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3CFA5" w14:textId="77777777" w:rsidR="00564F4B" w:rsidRPr="00564F4B" w:rsidRDefault="00564F4B" w:rsidP="00564F4B">
      <w:pPr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The Associated Students of the University of Montana</w:t>
      </w:r>
    </w:p>
    <w:p w14:paraId="71B1B0C0" w14:textId="77777777" w:rsidR="00564F4B" w:rsidRPr="00564F4B" w:rsidRDefault="00564F4B" w:rsidP="00564F4B">
      <w:pPr>
        <w:jc w:val="center"/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Resolution Regarding Transportation Fee Increase Proposal</w:t>
      </w:r>
    </w:p>
    <w:p w14:paraId="48D69E5A" w14:textId="77777777" w:rsidR="00564F4B" w:rsidRPr="00564F4B" w:rsidRDefault="00564F4B" w:rsidP="00564F4B">
      <w:pPr>
        <w:jc w:val="center"/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January 31</w:t>
      </w:r>
      <w:r w:rsidRPr="00564F4B">
        <w:rPr>
          <w:rFonts w:ascii="Times New Roman" w:eastAsia="Times New Roman" w:hAnsi="Times New Roman" w:cs="Times New Roman"/>
          <w:b/>
          <w:bCs/>
          <w:color w:val="222222"/>
          <w:sz w:val="13"/>
          <w:szCs w:val="13"/>
          <w:vertAlign w:val="superscript"/>
        </w:rPr>
        <w:t>st</w:t>
      </w: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 xml:space="preserve"> 2019</w:t>
      </w:r>
    </w:p>
    <w:p w14:paraId="6C85AC0C" w14:textId="250D449B" w:rsidR="00564F4B" w:rsidRPr="00564F4B" w:rsidRDefault="00564F4B" w:rsidP="00564F4B">
      <w:pPr>
        <w:jc w:val="center"/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SB</w:t>
      </w:r>
      <w:r w:rsidR="00652F4C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33</w:t>
      </w: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-18/19</w:t>
      </w:r>
    </w:p>
    <w:p w14:paraId="5F2641E4" w14:textId="56F5171F" w:rsidR="00564F4B" w:rsidRPr="00564F4B" w:rsidRDefault="00564F4B" w:rsidP="00564F4B">
      <w:pPr>
        <w:jc w:val="center"/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Authored by: Alexandria Schafer, ASUM Business Manager</w:t>
      </w:r>
      <w:r w:rsidR="00702926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;</w:t>
      </w:r>
    </w:p>
    <w:p w14:paraId="59BAB9A5" w14:textId="77777777" w:rsidR="00564F4B" w:rsidRPr="00564F4B" w:rsidRDefault="00564F4B" w:rsidP="00564F4B">
      <w:pPr>
        <w:jc w:val="center"/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</w:rPr>
        <w:t>Sponsored By:</w:t>
      </w:r>
    </w:p>
    <w:p w14:paraId="6B70C568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60521825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The Associated Students of the University of Montana (ASUM) represent and provide crucial services to students at the University of Montana (UM);</w:t>
      </w:r>
    </w:p>
    <w:p w14:paraId="48753CE6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54AE2E40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The mission of the ASUM Office of Transportation (OT) is to promote and provide transportation options for students, faculty, staff, and the community;</w:t>
      </w:r>
    </w:p>
    <w:p w14:paraId="39314044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317B4393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Safe, convenient, affordable access to campus is critical to student retention and success;</w:t>
      </w:r>
    </w:p>
    <w:p w14:paraId="60DC343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7ACB3B2D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ASUM OT operates the UDASH bus service, one of the only student-run transit systems in the country;</w:t>
      </w:r>
    </w:p>
    <w:p w14:paraId="61AA2575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576BD9EF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44% of ASUM-OT’s UDASH buses are beyond their useful life and need to be replaced as soon as possible;</w:t>
      </w:r>
    </w:p>
    <w:p w14:paraId="5F949D4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6361DB58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UM’s transportation fee is significantly lower than other campuses nationwide;</w:t>
      </w:r>
    </w:p>
    <w:p w14:paraId="3C28AE2A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7FAE4A0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Inflationary cost increases continue to strain ASUM OT’s budget, and significant service reductions will occur if the ASUM Transportation Fee is not increased;</w:t>
      </w:r>
    </w:p>
    <w:p w14:paraId="5C5A3D3D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0CEC3996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The Board of Regents approve fees for Fiscal Year 20 (FY20) and Fiscal Year 21 (FY21);</w:t>
      </w:r>
    </w:p>
    <w:p w14:paraId="5D69DC99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4140C0C2" w14:textId="6260632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Whereas, In order to maintain current service, 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the </w:t>
      </w: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ASUM Transportation Board and the Office of Transportation recommend a fee increase of $5.00 in FY20 and $16.00 in FY21;</w:t>
      </w:r>
    </w:p>
    <w:p w14:paraId="6C2FB0E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7CA1C935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Whereas, UM desires to keep fee increases to less than 3% in both FY20 and FY21;</w:t>
      </w:r>
    </w:p>
    <w:p w14:paraId="65B0E0E0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4DAFDD7F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Therefore, Let It Be Resolved that ASUM supports a Transportation Fee increase for both part-time and full-time students for FY20 and FY21;</w:t>
      </w:r>
    </w:p>
    <w:p w14:paraId="6ED12F18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6A08A361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Therefore, Let it Further Be Resolved, That ASUM supports a $2.00 per semester fee increase for full-time students in FY20;</w:t>
      </w:r>
    </w:p>
    <w:p w14:paraId="68709D39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434C7D8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Therefore, Let it Further Be Resolved, That ASUM supports a $3.00 per semester fee increase for part-time students in FY20;</w:t>
      </w:r>
    </w:p>
    <w:p w14:paraId="6877A9FC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51C1068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Therefore, Let it Further Be Resolved, That ASUM supports a $3.00 per semester fee increase for full time students in FY21;</w:t>
      </w:r>
    </w:p>
    <w:p w14:paraId="75237A85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6D204397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Therefore, Let it Further Be Resolved, That ASUM supports a $3.00 per semester fee increase for part-time students in FY21;</w:t>
      </w:r>
    </w:p>
    <w:p w14:paraId="09CDDAB1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394B5BE4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Therefore, Let It Further Be Resolved, That this resolution be sent to: </w:t>
      </w:r>
      <w:proofErr w:type="spellStart"/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Rosi</w:t>
      </w:r>
      <w:proofErr w:type="spellEnd"/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Keller, Vice President of Administration and Finance; Interim Paul </w:t>
      </w:r>
      <w:proofErr w:type="spellStart"/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Lasiter</w:t>
      </w:r>
      <w:proofErr w:type="spellEnd"/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; Incoming Vice President of Operations and Finance;</w:t>
      </w:r>
    </w:p>
    <w:p w14:paraId="1B111E6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7AC7664C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lastRenderedPageBreak/>
        <w:t>Passed by Committee: ______________________________, 2019</w:t>
      </w:r>
    </w:p>
    <w:p w14:paraId="4EAC6380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467202EF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Passed by ASUM Senate: ___________________________, 2019</w:t>
      </w:r>
    </w:p>
    <w:p w14:paraId="1EE77812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30F61DEF" w14:textId="77777777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_______________________________        </w:t>
      </w: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ab/>
        <w:t xml:space="preserve"> ________________________________</w:t>
      </w:r>
    </w:p>
    <w:p w14:paraId="6CE73A08" w14:textId="0BDAA682" w:rsidR="00564F4B" w:rsidRPr="00564F4B" w:rsidRDefault="00564F4B" w:rsidP="00564F4B">
      <w:pPr>
        <w:rPr>
          <w:rFonts w:ascii="Times New Roman" w:eastAsia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Ethan Hanley,                     </w:t>
      </w: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ab/>
        <w:t xml:space="preserve">                            Mariah Welch,</w:t>
      </w:r>
    </w:p>
    <w:p w14:paraId="143876A2" w14:textId="52C629F1" w:rsidR="005F01AF" w:rsidRPr="005452E9" w:rsidRDefault="00564F4B" w:rsidP="00564F4B">
      <w:pPr>
        <w:rPr>
          <w:rFonts w:ascii="Times New Roman" w:hAnsi="Times New Roman" w:cs="Times New Roman"/>
        </w:rPr>
      </w:pP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>Chair of Transportation Board                                </w:t>
      </w:r>
      <w:r w:rsidRPr="00564F4B">
        <w:rPr>
          <w:rFonts w:ascii="Times New Roman" w:eastAsia="Times New Roman" w:hAnsi="Times New Roman" w:cs="Times New Roman"/>
          <w:color w:val="222222"/>
          <w:sz w:val="21"/>
          <w:szCs w:val="21"/>
        </w:rPr>
        <w:tab/>
        <w:t xml:space="preserve">Chair of the Senate </w:t>
      </w:r>
    </w:p>
    <w:sectPr w:rsidR="005F01AF" w:rsidRPr="005452E9" w:rsidSect="00656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ED95" w14:textId="77777777" w:rsidR="009A5CDD" w:rsidRDefault="009A5CDD" w:rsidP="003A2D5C">
      <w:r>
        <w:separator/>
      </w:r>
    </w:p>
  </w:endnote>
  <w:endnote w:type="continuationSeparator" w:id="0">
    <w:p w14:paraId="41C6D480" w14:textId="77777777" w:rsidR="009A5CDD" w:rsidRDefault="009A5CDD" w:rsidP="003A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D0F3" w14:textId="77777777" w:rsidR="003A2D5C" w:rsidRDefault="003A2D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C737F" w14:textId="77777777" w:rsidR="003A2D5C" w:rsidRDefault="003A2D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A8774" w14:textId="77777777" w:rsidR="003A2D5C" w:rsidRDefault="003A2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C946E" w14:textId="77777777" w:rsidR="009A5CDD" w:rsidRDefault="009A5CDD" w:rsidP="003A2D5C">
      <w:r>
        <w:separator/>
      </w:r>
    </w:p>
  </w:footnote>
  <w:footnote w:type="continuationSeparator" w:id="0">
    <w:p w14:paraId="25ED5ACE" w14:textId="77777777" w:rsidR="009A5CDD" w:rsidRDefault="009A5CDD" w:rsidP="003A2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AEFB0" w14:textId="69151F4D" w:rsidR="003A2D5C" w:rsidRDefault="003A2D5C">
    <w:pPr>
      <w:pStyle w:val="Header"/>
    </w:pPr>
    <w:ins w:id="1" w:author="ASUM Secretary" w:date="2019-02-19T17:24:00Z">
      <w:r>
        <w:rPr>
          <w:noProof/>
        </w:rPr>
        <w:pict w14:anchorId="30DB533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D402A" w14:textId="004720FF" w:rsidR="003A2D5C" w:rsidRDefault="003A2D5C">
    <w:pPr>
      <w:pStyle w:val="Header"/>
    </w:pPr>
    <w:ins w:id="2" w:author="ASUM Secretary" w:date="2019-02-19T17:24:00Z">
      <w:r>
        <w:rPr>
          <w:noProof/>
        </w:rPr>
        <w:pict w14:anchorId="24B64A2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8DB5C" w14:textId="6709068C" w:rsidR="003A2D5C" w:rsidRDefault="003A2D5C">
    <w:pPr>
      <w:pStyle w:val="Header"/>
    </w:pPr>
    <w:ins w:id="3" w:author="ASUM Secretary" w:date="2019-02-19T17:24:00Z">
      <w:r>
        <w:rPr>
          <w:noProof/>
        </w:rPr>
        <w:pict w14:anchorId="14A708C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M Secretary">
    <w15:presenceInfo w15:providerId="AD" w15:userId="S-1-5-21-2090760695-1161300292-829235722-59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3F"/>
    <w:rsid w:val="00263136"/>
    <w:rsid w:val="003A2D5C"/>
    <w:rsid w:val="005452E9"/>
    <w:rsid w:val="00564F4B"/>
    <w:rsid w:val="005F01AF"/>
    <w:rsid w:val="00652F4C"/>
    <w:rsid w:val="00656CBC"/>
    <w:rsid w:val="00702926"/>
    <w:rsid w:val="007145F1"/>
    <w:rsid w:val="0089707C"/>
    <w:rsid w:val="00926A3F"/>
    <w:rsid w:val="009A5CDD"/>
    <w:rsid w:val="00AF734F"/>
    <w:rsid w:val="00BC2B25"/>
    <w:rsid w:val="00CB657F"/>
    <w:rsid w:val="00DA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F55F1D6"/>
  <w15:chartTrackingRefBased/>
  <w15:docId w15:val="{DA20882C-0CE8-4329-A512-ED3B5A86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A3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A3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26A3F"/>
  </w:style>
  <w:style w:type="character" w:styleId="LineNumber">
    <w:name w:val="line number"/>
    <w:basedOn w:val="DefaultParagraphFont"/>
    <w:uiPriority w:val="99"/>
    <w:semiHidden/>
    <w:unhideWhenUsed/>
    <w:rsid w:val="00656CBC"/>
  </w:style>
  <w:style w:type="paragraph" w:styleId="BalloonText">
    <w:name w:val="Balloon Text"/>
    <w:basedOn w:val="Normal"/>
    <w:link w:val="BalloonTextChar"/>
    <w:uiPriority w:val="99"/>
    <w:semiHidden/>
    <w:unhideWhenUsed/>
    <w:rsid w:val="00564F4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F4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2D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D5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2D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D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9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E8776-347E-472C-92E4-8F354D10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Montana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ASUM Business Manager</dc:creator>
  <cp:keywords/>
  <dc:description/>
  <cp:lastModifiedBy>ASUM Secretary</cp:lastModifiedBy>
  <cp:revision>3</cp:revision>
  <dcterms:created xsi:type="dcterms:W3CDTF">2019-02-20T00:23:00Z</dcterms:created>
  <dcterms:modified xsi:type="dcterms:W3CDTF">2019-02-20T00:24:00Z</dcterms:modified>
</cp:coreProperties>
</file>