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189F1" w14:textId="77777777" w:rsidR="00EC672B" w:rsidRDefault="00EC672B" w:rsidP="00012D6F">
      <w:pPr>
        <w:jc w:val="center"/>
        <w:rPr>
          <w:rFonts w:ascii="Times New Roman" w:hAnsi="Times New Roman" w:cs="Times New Roman"/>
          <w:b/>
        </w:rPr>
      </w:pPr>
    </w:p>
    <w:p w14:paraId="3E79C406" w14:textId="7F72DA66" w:rsidR="003E3178" w:rsidRDefault="00012D6F" w:rsidP="00012D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The Associated Students of the University of Montana</w:t>
      </w:r>
    </w:p>
    <w:p w14:paraId="7164DE64" w14:textId="14F26C1A" w:rsidR="00012D6F" w:rsidRDefault="00012D6F" w:rsidP="00012D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Resolution Regarding </w:t>
      </w:r>
      <w:r w:rsidR="00242807">
        <w:rPr>
          <w:rFonts w:ascii="Times New Roman" w:hAnsi="Times New Roman" w:cs="Times New Roman"/>
          <w:b/>
        </w:rPr>
        <w:t>Minimum Deposits into the Special and Travel Allocation Accounts</w:t>
      </w:r>
    </w:p>
    <w:p w14:paraId="104DC60D" w14:textId="13F2DAE4" w:rsidR="00012D6F" w:rsidRDefault="00012D6F" w:rsidP="00012D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 6, 2019</w:t>
      </w:r>
    </w:p>
    <w:p w14:paraId="66C42B0D" w14:textId="4CDF4433" w:rsidR="00012D6F" w:rsidRDefault="00012D6F" w:rsidP="00012D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SB</w:t>
      </w:r>
      <w:r w:rsidR="00514C77">
        <w:rPr>
          <w:rFonts w:ascii="Times New Roman" w:hAnsi="Times New Roman" w:cs="Times New Roman"/>
          <w:b/>
        </w:rPr>
        <w:t>52</w:t>
      </w:r>
      <w:r>
        <w:rPr>
          <w:rFonts w:ascii="Times New Roman" w:hAnsi="Times New Roman" w:cs="Times New Roman"/>
          <w:b/>
        </w:rPr>
        <w:t>-18/19</w:t>
      </w:r>
      <w:r w:rsidR="00C81837">
        <w:rPr>
          <w:rFonts w:ascii="Times New Roman" w:hAnsi="Times New Roman" w:cs="Times New Roman"/>
          <w:b/>
        </w:rPr>
        <w:t xml:space="preserve"> </w:t>
      </w:r>
    </w:p>
    <w:p w14:paraId="0E099149" w14:textId="77777777" w:rsidR="003A4255" w:rsidRDefault="00012D6F" w:rsidP="003A425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Authored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by: </w:t>
      </w:r>
      <w:r w:rsidR="003A4255">
        <w:rPr>
          <w:rFonts w:ascii="Times New Roman" w:hAnsi="Times New Roman" w:cs="Times New Roman"/>
          <w:b/>
        </w:rPr>
        <w:t xml:space="preserve">Andria Schafer, ASUM Business Manager; </w:t>
      </w:r>
      <w:r>
        <w:rPr>
          <w:rFonts w:ascii="Times New Roman" w:hAnsi="Times New Roman" w:cs="Times New Roman"/>
          <w:b/>
        </w:rPr>
        <w:t>Ethan Hanley, ASUM Senator;</w:t>
      </w:r>
    </w:p>
    <w:p w14:paraId="514C0F59" w14:textId="5F1A4658" w:rsidR="00012D6F" w:rsidRDefault="003A4255" w:rsidP="003A425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2E941058" w14:textId="0CF78DFC" w:rsidR="00D06476" w:rsidRDefault="00D06476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 The Associated Students of the University of Montana (ASUM) is bound by its fiscal policy;</w:t>
      </w:r>
    </w:p>
    <w:p w14:paraId="3585A045" w14:textId="6F22953A" w:rsidR="00D06476" w:rsidRDefault="00D06476" w:rsidP="00012D6F">
      <w:pPr>
        <w:rPr>
          <w:rFonts w:ascii="Times New Roman" w:hAnsi="Times New Roman" w:cs="Times New Roman"/>
        </w:rPr>
      </w:pPr>
    </w:p>
    <w:p w14:paraId="58ADF81B" w14:textId="72ED8887" w:rsidR="00D06476" w:rsidRDefault="00ED1873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Whereas, </w:t>
      </w:r>
      <w:r w:rsidR="00BD10C2">
        <w:rPr>
          <w:rFonts w:ascii="Times New Roman" w:hAnsi="Times New Roman" w:cs="Times New Roman"/>
        </w:rPr>
        <w:t>Section 11.1 of Fiscal Policy currently read</w:t>
      </w:r>
      <w:r w:rsidR="0015342D">
        <w:rPr>
          <w:rFonts w:ascii="Times New Roman" w:hAnsi="Times New Roman" w:cs="Times New Roman"/>
        </w:rPr>
        <w:t>s</w:t>
      </w:r>
      <w:r w:rsidR="00BD10C2">
        <w:rPr>
          <w:rFonts w:ascii="Times New Roman" w:hAnsi="Times New Roman" w:cs="Times New Roman"/>
        </w:rPr>
        <w:t>:</w:t>
      </w:r>
    </w:p>
    <w:p w14:paraId="54CED755" w14:textId="061C0C25" w:rsidR="0015342D" w:rsidRDefault="0015342D" w:rsidP="0015342D">
      <w:pPr>
        <w:pStyle w:val="NormalWeb"/>
        <w:spacing w:before="0" w:beforeAutospacing="0" w:after="0" w:afterAutospacing="0"/>
        <w:ind w:left="720"/>
        <w:textAlignment w:val="baseline"/>
        <w:rPr>
          <w:i/>
          <w:color w:val="222222"/>
        </w:rPr>
      </w:pPr>
      <w:r w:rsidRPr="0015342D">
        <w:rPr>
          <w:i/>
          <w:color w:val="222222"/>
        </w:rPr>
        <w:t xml:space="preserve">11.1 At the beginning of each fiscal year, $14,000 shall be deposited in the Special Allocation account. No more than $18,000 shall be deposited without </w:t>
      </w:r>
      <w:r w:rsidR="00372884">
        <w:rPr>
          <w:i/>
          <w:color w:val="222222"/>
        </w:rPr>
        <w:t>a simple majority</w:t>
      </w:r>
      <w:r w:rsidRPr="0015342D">
        <w:rPr>
          <w:i/>
          <w:color w:val="222222"/>
        </w:rPr>
        <w:t xml:space="preserve"> vote of the Senate. The Board on Budget and Finance shall not allocate more than 45% of this money during fall semester, with the remaining funds to be available for allocation during spring semester.</w:t>
      </w:r>
      <w:r>
        <w:rPr>
          <w:i/>
          <w:color w:val="222222"/>
        </w:rPr>
        <w:t>;</w:t>
      </w:r>
    </w:p>
    <w:p w14:paraId="1B9060DE" w14:textId="0422D5A1" w:rsidR="0015342D" w:rsidRDefault="0015342D" w:rsidP="00012D6F">
      <w:pPr>
        <w:rPr>
          <w:rFonts w:ascii="Times New Roman" w:hAnsi="Times New Roman" w:cs="Times New Roman"/>
        </w:rPr>
      </w:pPr>
    </w:p>
    <w:p w14:paraId="476A2E4C" w14:textId="4F0A6FDA" w:rsidR="003A4255" w:rsidRDefault="003A4255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 Section 14.1.1 of Fiscal Policy currently reads:</w:t>
      </w:r>
    </w:p>
    <w:p w14:paraId="39973594" w14:textId="77777777" w:rsidR="003A4255" w:rsidRPr="003A4255" w:rsidRDefault="003A4255" w:rsidP="003A4255">
      <w:pPr>
        <w:ind w:left="720" w:hanging="720"/>
        <w:rPr>
          <w:rFonts w:ascii="Times New Roman" w:eastAsia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 w:rsidRPr="003A4255">
        <w:rPr>
          <w:rFonts w:ascii="Times New Roman" w:eastAsia="Times New Roman" w:hAnsi="Times New Roman" w:cs="Times New Roman"/>
          <w:i/>
          <w:color w:val="222222"/>
        </w:rPr>
        <w:t>14.1.1 At the beginning of each fiscal year, $20,000 shall be deposited in the Travel Allocation Account. The Board on Budget and Finance shall not allocate more than 50% of this money during Fall semester, with the remaining 50% to be allocated during Spring semester.</w:t>
      </w:r>
    </w:p>
    <w:p w14:paraId="5E71D689" w14:textId="1D52E0E0" w:rsidR="003A4255" w:rsidRDefault="003A4255" w:rsidP="00012D6F">
      <w:pPr>
        <w:rPr>
          <w:rFonts w:ascii="Times New Roman" w:hAnsi="Times New Roman" w:cs="Times New Roman"/>
        </w:rPr>
      </w:pPr>
    </w:p>
    <w:p w14:paraId="049934FB" w14:textId="1225A097" w:rsidR="0015342D" w:rsidRDefault="0015342D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Whereas, </w:t>
      </w:r>
      <w:r w:rsidR="00AB4B6E">
        <w:rPr>
          <w:rFonts w:ascii="Times New Roman" w:hAnsi="Times New Roman" w:cs="Times New Roman"/>
        </w:rPr>
        <w:t xml:space="preserve">The need for </w:t>
      </w:r>
      <w:r w:rsidR="003A4255">
        <w:rPr>
          <w:rFonts w:ascii="Times New Roman" w:hAnsi="Times New Roman" w:cs="Times New Roman"/>
        </w:rPr>
        <w:t>both the special and travel allocation minimum deposits to be increased has become apparent in recent years</w:t>
      </w:r>
      <w:r w:rsidR="004866B7">
        <w:rPr>
          <w:rFonts w:ascii="Times New Roman" w:hAnsi="Times New Roman" w:cs="Times New Roman"/>
        </w:rPr>
        <w:t>;</w:t>
      </w:r>
    </w:p>
    <w:p w14:paraId="59BD4642" w14:textId="43E1F664" w:rsidR="004866B7" w:rsidRDefault="004866B7" w:rsidP="00012D6F">
      <w:pPr>
        <w:rPr>
          <w:rFonts w:ascii="Times New Roman" w:hAnsi="Times New Roman" w:cs="Times New Roman"/>
        </w:rPr>
      </w:pPr>
    </w:p>
    <w:p w14:paraId="4EB63990" w14:textId="369E99B9" w:rsidR="00CA5C3F" w:rsidRDefault="00CA5C3F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 The senate voted to add $10,000 to the travel allocation account and $7,480 to the special allocation account in FY ’20 to accommodate for an increase strain on these accounts;</w:t>
      </w:r>
    </w:p>
    <w:p w14:paraId="42868293" w14:textId="77777777" w:rsidR="0079562D" w:rsidRDefault="0079562D" w:rsidP="00012D6F">
      <w:pPr>
        <w:rPr>
          <w:rFonts w:ascii="Times New Roman" w:hAnsi="Times New Roman" w:cs="Times New Roman"/>
        </w:rPr>
      </w:pPr>
    </w:p>
    <w:p w14:paraId="273D72FA" w14:textId="77777777" w:rsidR="0079562D" w:rsidRDefault="0079562D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Therefore, Let It Be Resolved, That Section 11.1 of Fiscal Policy be amended to read:</w:t>
      </w:r>
    </w:p>
    <w:p w14:paraId="20A88000" w14:textId="3B37B684" w:rsidR="0079562D" w:rsidRDefault="0079562D" w:rsidP="0079562D">
      <w:pPr>
        <w:pStyle w:val="NormalWeb"/>
        <w:spacing w:before="0" w:beforeAutospacing="0" w:after="0" w:afterAutospacing="0"/>
        <w:ind w:left="720"/>
        <w:textAlignment w:val="baseline"/>
        <w:rPr>
          <w:i/>
          <w:color w:val="222222"/>
        </w:rPr>
      </w:pPr>
      <w:r w:rsidRPr="0015342D">
        <w:rPr>
          <w:i/>
          <w:color w:val="222222"/>
        </w:rPr>
        <w:t>11.1 At the beginning of each fiscal year, $</w:t>
      </w:r>
      <w:r w:rsidR="00372884">
        <w:rPr>
          <w:b/>
          <w:i/>
          <w:color w:val="222222"/>
        </w:rPr>
        <w:t>20</w:t>
      </w:r>
      <w:r w:rsidRPr="0015342D">
        <w:rPr>
          <w:i/>
          <w:color w:val="222222"/>
        </w:rPr>
        <w:t>,000 shall be deposited in the Special Allocation account. No more than $</w:t>
      </w:r>
      <w:r w:rsidR="00372884">
        <w:rPr>
          <w:b/>
          <w:i/>
          <w:color w:val="222222"/>
        </w:rPr>
        <w:t>26</w:t>
      </w:r>
      <w:r w:rsidRPr="0015342D">
        <w:rPr>
          <w:i/>
          <w:color w:val="222222"/>
        </w:rPr>
        <w:t xml:space="preserve">,000 shall be deposited without </w:t>
      </w:r>
      <w:r w:rsidR="00F370B2" w:rsidRPr="00372884">
        <w:rPr>
          <w:i/>
          <w:color w:val="222222"/>
        </w:rPr>
        <w:t>a simple majority</w:t>
      </w:r>
      <w:r w:rsidRPr="0015342D">
        <w:rPr>
          <w:i/>
          <w:color w:val="222222"/>
        </w:rPr>
        <w:t xml:space="preserve"> vote of the Senate. The Board on Budget and Finance shall not allocate more than 45% of this money during fall semester, with the remaining funds to be available for allocation during spring semester.</w:t>
      </w:r>
    </w:p>
    <w:p w14:paraId="7E5CB507" w14:textId="20D2E796" w:rsidR="003A4255" w:rsidRDefault="003A4255" w:rsidP="0079562D">
      <w:pPr>
        <w:pStyle w:val="NormalWeb"/>
        <w:spacing w:before="0" w:beforeAutospacing="0" w:after="0" w:afterAutospacing="0"/>
        <w:ind w:left="720"/>
        <w:textAlignment w:val="baseline"/>
        <w:rPr>
          <w:i/>
          <w:color w:val="222222"/>
        </w:rPr>
      </w:pPr>
    </w:p>
    <w:p w14:paraId="560B3032" w14:textId="7A7018E9" w:rsidR="003A4255" w:rsidRDefault="003A4255" w:rsidP="003A4255">
      <w:pPr>
        <w:pStyle w:val="NormalWeb"/>
        <w:spacing w:before="0" w:beforeAutospacing="0" w:after="0" w:afterAutospacing="0"/>
        <w:textAlignment w:val="baseline"/>
        <w:rPr>
          <w:color w:val="222222"/>
        </w:rPr>
      </w:pPr>
      <w:r>
        <w:rPr>
          <w:color w:val="222222"/>
        </w:rPr>
        <w:t>Therefore, Let It Be Further Resolved, That Section 14.1.1 of Fiscal Policy be amended to read:</w:t>
      </w:r>
    </w:p>
    <w:p w14:paraId="6AF31F54" w14:textId="03FB2EBC" w:rsidR="00B47E83" w:rsidRDefault="003A4255" w:rsidP="003A4255">
      <w:pPr>
        <w:pStyle w:val="NormalWeb"/>
        <w:spacing w:before="0" w:beforeAutospacing="0" w:after="0" w:afterAutospacing="0"/>
        <w:ind w:left="720" w:hanging="720"/>
        <w:textAlignment w:val="baseline"/>
        <w:rPr>
          <w:i/>
          <w:color w:val="222222"/>
        </w:rPr>
      </w:pPr>
      <w:r>
        <w:rPr>
          <w:color w:val="222222"/>
        </w:rPr>
        <w:tab/>
      </w:r>
      <w:r w:rsidRPr="003A4255">
        <w:rPr>
          <w:i/>
          <w:color w:val="222222"/>
        </w:rPr>
        <w:t>14.1.1 At the beginning of each fiscal year, $2</w:t>
      </w:r>
      <w:r>
        <w:rPr>
          <w:b/>
          <w:i/>
          <w:color w:val="222222"/>
        </w:rPr>
        <w:t>6</w:t>
      </w:r>
      <w:r w:rsidRPr="003A4255">
        <w:rPr>
          <w:i/>
          <w:color w:val="222222"/>
        </w:rPr>
        <w:t>,000 shall be deposited in the Travel Allocation Account. The Board on Budget and Finance shall not allocate more than 50% of this money during Fall semester, with the remaining 50% to be allocated during Spring semester.</w:t>
      </w:r>
    </w:p>
    <w:p w14:paraId="563C97F2" w14:textId="137EE1EE" w:rsidR="003A4255" w:rsidRDefault="003A4255" w:rsidP="003A4255">
      <w:pPr>
        <w:pStyle w:val="NormalWeb"/>
        <w:spacing w:before="0" w:beforeAutospacing="0" w:after="0" w:afterAutospacing="0"/>
        <w:ind w:left="720" w:hanging="720"/>
        <w:textAlignment w:val="baseline"/>
        <w:rPr>
          <w:color w:val="222222"/>
        </w:rPr>
      </w:pPr>
    </w:p>
    <w:p w14:paraId="05AE1AA4" w14:textId="6C90C161" w:rsidR="003A4255" w:rsidRPr="003A4255" w:rsidRDefault="003A4255" w:rsidP="003A4255">
      <w:pPr>
        <w:pStyle w:val="NormalWeb"/>
        <w:spacing w:before="0" w:beforeAutospacing="0" w:after="0" w:afterAutospacing="0"/>
        <w:textAlignment w:val="baseline"/>
        <w:rPr>
          <w:color w:val="222222"/>
        </w:rPr>
      </w:pPr>
      <w:r>
        <w:rPr>
          <w:color w:val="222222"/>
        </w:rPr>
        <w:t>Therefore, Let It Be Further Resolved, That this resolution be forwarded to: Marlene Hendrickson, ASUM Accountant; Gwen Coon, ASUM Office Manager.</w:t>
      </w:r>
    </w:p>
    <w:p w14:paraId="5B111322" w14:textId="32702E12" w:rsidR="00B47E83" w:rsidRDefault="00B47E83" w:rsidP="00012D6F">
      <w:pPr>
        <w:rPr>
          <w:rFonts w:ascii="Times New Roman" w:hAnsi="Times New Roman" w:cs="Times New Roman"/>
        </w:rPr>
      </w:pPr>
    </w:p>
    <w:p w14:paraId="0F03360F" w14:textId="77777777" w:rsidR="003A4255" w:rsidRDefault="003A4255" w:rsidP="00012D6F">
      <w:pPr>
        <w:rPr>
          <w:rFonts w:ascii="Times New Roman" w:hAnsi="Times New Roman" w:cs="Times New Roman"/>
        </w:rPr>
      </w:pPr>
    </w:p>
    <w:p w14:paraId="14A44647" w14:textId="7069342B" w:rsidR="00B47E83" w:rsidRDefault="00B47E83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Passed by Committee: </w:t>
      </w: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</w:t>
      </w:r>
      <w:r>
        <w:rPr>
          <w:rFonts w:ascii="Times New Roman" w:hAnsi="Times New Roman" w:cs="Times New Roman"/>
        </w:rPr>
        <w:t>, 2019</w:t>
      </w:r>
    </w:p>
    <w:p w14:paraId="22726601" w14:textId="677DE1CE" w:rsidR="00B47E83" w:rsidRDefault="00B47E83" w:rsidP="00012D6F">
      <w:pPr>
        <w:rPr>
          <w:rFonts w:ascii="Times New Roman" w:hAnsi="Times New Roman" w:cs="Times New Roman"/>
        </w:rPr>
      </w:pPr>
    </w:p>
    <w:p w14:paraId="634C7CF1" w14:textId="3C820325" w:rsidR="00B47E83" w:rsidRDefault="00B47E83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Passed by ASUM Senate: </w:t>
      </w: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</w:t>
      </w:r>
      <w:r>
        <w:rPr>
          <w:rFonts w:ascii="Times New Roman" w:hAnsi="Times New Roman" w:cs="Times New Roman"/>
        </w:rPr>
        <w:t>, 2019</w:t>
      </w:r>
    </w:p>
    <w:p w14:paraId="62BF7F80" w14:textId="53ADEA58" w:rsidR="00B47E83" w:rsidRDefault="00B47E83" w:rsidP="00012D6F">
      <w:pPr>
        <w:rPr>
          <w:rFonts w:ascii="Times New Roman" w:hAnsi="Times New Roman" w:cs="Times New Roman"/>
        </w:rPr>
      </w:pPr>
    </w:p>
    <w:p w14:paraId="520420A3" w14:textId="78858FA1" w:rsidR="00B47E83" w:rsidRDefault="00B47E83" w:rsidP="00012D6F">
      <w:pPr>
        <w:rPr>
          <w:rFonts w:ascii="Times New Roman" w:hAnsi="Times New Roman" w:cs="Times New Roman"/>
        </w:rPr>
      </w:pPr>
    </w:p>
    <w:p w14:paraId="36E40A66" w14:textId="74117716" w:rsidR="00B47E83" w:rsidRDefault="00B47E83" w:rsidP="00012D6F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  <w:u w:val="single"/>
        </w:rPr>
        <w:t xml:space="preserve">                                                                                          </w:t>
      </w:r>
    </w:p>
    <w:p w14:paraId="2BF2E2BD" w14:textId="1428CA3A" w:rsidR="00B47E83" w:rsidRDefault="00B47E83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Andria Schafer,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Mariah Welch,</w:t>
      </w:r>
    </w:p>
    <w:p w14:paraId="57EF26C4" w14:textId="0EC5FBBE" w:rsidR="004E4564" w:rsidRDefault="00B47E83" w:rsidP="00012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Chair of the Board on Budget and Finance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Chair of the Senate</w:t>
      </w:r>
    </w:p>
    <w:p w14:paraId="5C574FF5" w14:textId="77777777" w:rsidR="004E4564" w:rsidRDefault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71A742" w14:textId="348FF607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The Associated Students of the University of Montana</w:t>
      </w:r>
    </w:p>
    <w:p w14:paraId="0E2A8BE3" w14:textId="77777777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Resolution Regarding Minimum Deposits into the Special and Travel Allocation Accounts</w:t>
      </w:r>
    </w:p>
    <w:p w14:paraId="11452F14" w14:textId="77777777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 6, 2019</w:t>
      </w:r>
    </w:p>
    <w:p w14:paraId="262BBACE" w14:textId="06B4D6D6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SB??A-18/19</w:t>
      </w:r>
    </w:p>
    <w:p w14:paraId="76AA2E93" w14:textId="15738AD2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Authored by: Andria Schafer, ASUM Business Manager; Ethan Hanley, ASUM Senator;</w:t>
      </w:r>
    </w:p>
    <w:p w14:paraId="18587936" w14:textId="77777777" w:rsidR="004E4564" w:rsidRDefault="004E4564">
      <w:pPr>
        <w:rPr>
          <w:rFonts w:ascii="Times New Roman" w:hAnsi="Times New Roman" w:cs="Times New Roman"/>
          <w:b/>
        </w:rPr>
      </w:pPr>
    </w:p>
    <w:p w14:paraId="092CC10F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 The Associated Students of the University of Montana (ASUM) is bound by its fiscal policy;</w:t>
      </w:r>
    </w:p>
    <w:p w14:paraId="14F717F2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665E5AEE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 Section 11.1 of Fiscal Policy currently reads:</w:t>
      </w:r>
    </w:p>
    <w:p w14:paraId="4CD34942" w14:textId="77777777" w:rsidR="004E4564" w:rsidRDefault="004E4564" w:rsidP="004E4564">
      <w:pPr>
        <w:pStyle w:val="NormalWeb"/>
        <w:spacing w:before="0" w:beforeAutospacing="0" w:after="0" w:afterAutospacing="0"/>
        <w:ind w:left="720"/>
        <w:textAlignment w:val="baseline"/>
        <w:rPr>
          <w:i/>
          <w:color w:val="222222"/>
        </w:rPr>
      </w:pPr>
      <w:r w:rsidRPr="0015342D">
        <w:rPr>
          <w:i/>
          <w:color w:val="222222"/>
        </w:rPr>
        <w:t xml:space="preserve">11.1 At the beginning of each fiscal year, $14,000 shall be deposited in the Special Allocation account. No more than $18,000 shall be deposited without </w:t>
      </w:r>
      <w:r>
        <w:rPr>
          <w:i/>
          <w:color w:val="222222"/>
        </w:rPr>
        <w:t>a simple majority</w:t>
      </w:r>
      <w:r w:rsidRPr="0015342D">
        <w:rPr>
          <w:i/>
          <w:color w:val="222222"/>
        </w:rPr>
        <w:t xml:space="preserve"> vote of the Senate. The Board on Budget and Finance shall not allocate more than 45% of this money during fall semester, with the remaining funds to be available for allocation during spring semester.</w:t>
      </w:r>
      <w:r>
        <w:rPr>
          <w:i/>
          <w:color w:val="222222"/>
        </w:rPr>
        <w:t>;</w:t>
      </w:r>
    </w:p>
    <w:p w14:paraId="688632FE" w14:textId="77777777" w:rsidR="004E4564" w:rsidRDefault="004E4564">
      <w:pPr>
        <w:rPr>
          <w:rFonts w:ascii="Times New Roman" w:hAnsi="Times New Roman" w:cs="Times New Roman"/>
          <w:b/>
        </w:rPr>
      </w:pPr>
    </w:p>
    <w:p w14:paraId="3B10AB3E" w14:textId="61FA725B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Whereas, </w:t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need for the special allocation minimum deposits to be increased has become apparent in recent years;</w:t>
      </w:r>
    </w:p>
    <w:p w14:paraId="09862D6A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7B88DE59" w14:textId="358E4381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Whereas, </w:t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senate voted to add $7,480 to the special allocation account in FY ’20 to accommodate for an increase strain on these accounts;</w:t>
      </w:r>
    </w:p>
    <w:p w14:paraId="297953B0" w14:textId="77777777" w:rsidR="004E4564" w:rsidRDefault="004E4564">
      <w:pPr>
        <w:rPr>
          <w:rFonts w:ascii="Times New Roman" w:hAnsi="Times New Roman" w:cs="Times New Roman"/>
          <w:b/>
        </w:rPr>
      </w:pPr>
    </w:p>
    <w:p w14:paraId="0BE6910B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Therefore, Let It Be Resolved, That Section 11.1 of Fiscal Policy be amended to read:</w:t>
      </w:r>
    </w:p>
    <w:p w14:paraId="275704FA" w14:textId="670EDEC5" w:rsidR="004E4564" w:rsidRDefault="004E4564" w:rsidP="004E4564">
      <w:pPr>
        <w:pStyle w:val="NormalWeb"/>
        <w:spacing w:before="0" w:beforeAutospacing="0" w:after="0" w:afterAutospacing="0"/>
        <w:ind w:left="720"/>
        <w:textAlignment w:val="baseline"/>
        <w:rPr>
          <w:i/>
          <w:color w:val="222222"/>
        </w:rPr>
      </w:pPr>
      <w:r w:rsidRPr="0015342D">
        <w:rPr>
          <w:i/>
          <w:color w:val="222222"/>
        </w:rPr>
        <w:t>11.1 At the beginning of each fiscal year, $</w:t>
      </w:r>
      <w:r>
        <w:rPr>
          <w:b/>
          <w:i/>
          <w:color w:val="222222"/>
        </w:rPr>
        <w:t>20</w:t>
      </w:r>
      <w:r w:rsidRPr="0015342D">
        <w:rPr>
          <w:i/>
          <w:color w:val="222222"/>
        </w:rPr>
        <w:t>,000 shall be deposited in the Special Allocation account. No more than $</w:t>
      </w:r>
      <w:r>
        <w:rPr>
          <w:b/>
          <w:i/>
          <w:color w:val="222222"/>
        </w:rPr>
        <w:t>26</w:t>
      </w:r>
      <w:r w:rsidRPr="0015342D">
        <w:rPr>
          <w:i/>
          <w:color w:val="222222"/>
        </w:rPr>
        <w:t xml:space="preserve">,000 shall be deposited without </w:t>
      </w:r>
      <w:r w:rsidRPr="00372884">
        <w:rPr>
          <w:i/>
          <w:color w:val="222222"/>
        </w:rPr>
        <w:t>a simple majority</w:t>
      </w:r>
      <w:r w:rsidRPr="0015342D">
        <w:rPr>
          <w:i/>
          <w:color w:val="222222"/>
        </w:rPr>
        <w:t xml:space="preserve"> vote of the Senate. The Board on Budget and Finance shall not allocate more than 45% of this money during fall semester, with the remaining funds to be available for allocation during spring semester.</w:t>
      </w:r>
      <w:r>
        <w:rPr>
          <w:i/>
          <w:color w:val="222222"/>
        </w:rPr>
        <w:t>;</w:t>
      </w:r>
    </w:p>
    <w:p w14:paraId="1B006FED" w14:textId="77777777" w:rsidR="004E4564" w:rsidRDefault="004E4564">
      <w:pPr>
        <w:rPr>
          <w:rFonts w:ascii="Times New Roman" w:hAnsi="Times New Roman" w:cs="Times New Roman"/>
          <w:b/>
        </w:rPr>
      </w:pPr>
    </w:p>
    <w:p w14:paraId="344CF844" w14:textId="77777777" w:rsidR="004E4564" w:rsidRPr="003A4255" w:rsidRDefault="004E4564" w:rsidP="004E4564">
      <w:pPr>
        <w:pStyle w:val="NormalWeb"/>
        <w:spacing w:before="0" w:beforeAutospacing="0" w:after="0" w:afterAutospacing="0"/>
        <w:textAlignment w:val="baseline"/>
        <w:rPr>
          <w:color w:val="222222"/>
        </w:rPr>
      </w:pPr>
      <w:r>
        <w:rPr>
          <w:color w:val="222222"/>
        </w:rPr>
        <w:t xml:space="preserve">Therefore, Let It Be Further </w:t>
      </w:r>
      <w:proofErr w:type="gramStart"/>
      <w:r>
        <w:rPr>
          <w:color w:val="222222"/>
        </w:rPr>
        <w:t>Resolved, That</w:t>
      </w:r>
      <w:proofErr w:type="gramEnd"/>
      <w:r>
        <w:rPr>
          <w:color w:val="222222"/>
        </w:rPr>
        <w:t xml:space="preserve"> this resolution be forwarded to: Marlene Hendrickson, ASUM Accountant; Gwen Coon, ASUM Office Manager.</w:t>
      </w:r>
    </w:p>
    <w:p w14:paraId="71E4EFB3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76CC9CDC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22AAA76C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Passed by Committee</w:t>
      </w:r>
      <w:proofErr w:type="gramStart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2019</w:t>
      </w:r>
    </w:p>
    <w:p w14:paraId="07E5ABAF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10F81D10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Passed by ASUM Senate</w:t>
      </w:r>
      <w:proofErr w:type="gramStart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2019</w:t>
      </w:r>
    </w:p>
    <w:p w14:paraId="197FA30A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509E8143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6BD1BDE1" w14:textId="77777777" w:rsidR="004E4564" w:rsidRDefault="004E4564" w:rsidP="004E4564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  <w:u w:val="single"/>
        </w:rPr>
        <w:t xml:space="preserve">                                                                                          </w:t>
      </w:r>
    </w:p>
    <w:p w14:paraId="686E5912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Andria Schafer,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Mariah Welch,</w:t>
      </w:r>
    </w:p>
    <w:p w14:paraId="0CA16273" w14:textId="5AE20F68" w:rsidR="004E4564" w:rsidRPr="004E4564" w:rsidRDefault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Chair of the Board on Budget and Finance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Chair of the Senate</w:t>
      </w:r>
      <w:r>
        <w:rPr>
          <w:rFonts w:ascii="Times New Roman" w:hAnsi="Times New Roman" w:cs="Times New Roman"/>
          <w:b/>
        </w:rPr>
        <w:br w:type="page"/>
      </w:r>
    </w:p>
    <w:p w14:paraId="23B693D2" w14:textId="036CE49A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The Associated Students of the University of Montana</w:t>
      </w:r>
    </w:p>
    <w:p w14:paraId="2E5199A9" w14:textId="77777777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Resolution Regarding Minimum Deposits into the Special and Travel Allocation Accounts</w:t>
      </w:r>
    </w:p>
    <w:p w14:paraId="0B80AEFB" w14:textId="77777777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 6, 2019</w:t>
      </w:r>
    </w:p>
    <w:p w14:paraId="62C58AB4" w14:textId="73CBD135" w:rsidR="004E4564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SB??B-18/19</w:t>
      </w:r>
    </w:p>
    <w:p w14:paraId="4137A51C" w14:textId="5EE1D790" w:rsidR="00B47E83" w:rsidRDefault="004E4564" w:rsidP="004E45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Authored by: Andria Schafer, ASUM Business Manager; Ethan Hanley, ASUM Senator;</w:t>
      </w:r>
    </w:p>
    <w:p w14:paraId="1917864F" w14:textId="793A0083" w:rsidR="004E4564" w:rsidRDefault="004E4564" w:rsidP="004E4564">
      <w:pPr>
        <w:jc w:val="center"/>
        <w:rPr>
          <w:rFonts w:ascii="Times New Roman" w:hAnsi="Times New Roman" w:cs="Times New Roman"/>
          <w:b/>
        </w:rPr>
      </w:pPr>
    </w:p>
    <w:p w14:paraId="6FE4A876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 The Associated Students of the University of Montana (ASUM) is bound by its fiscal policy;</w:t>
      </w:r>
    </w:p>
    <w:p w14:paraId="4132A3AA" w14:textId="43F6A8B4" w:rsidR="004E4564" w:rsidRDefault="004E4564" w:rsidP="004E4564">
      <w:pPr>
        <w:jc w:val="center"/>
        <w:rPr>
          <w:rFonts w:ascii="Times New Roman" w:hAnsi="Times New Roman" w:cs="Times New Roman"/>
          <w:b/>
        </w:rPr>
      </w:pPr>
    </w:p>
    <w:p w14:paraId="52B3774B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 Section 14.1.1 of Fiscal Policy currently reads:</w:t>
      </w:r>
    </w:p>
    <w:p w14:paraId="49F464AB" w14:textId="16A0F7DA" w:rsidR="004E4564" w:rsidRPr="003A4255" w:rsidRDefault="004E4564" w:rsidP="004E4564">
      <w:pPr>
        <w:ind w:left="720" w:hanging="720"/>
        <w:rPr>
          <w:rFonts w:ascii="Times New Roman" w:eastAsia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 w:rsidRPr="003A4255">
        <w:rPr>
          <w:rFonts w:ascii="Times New Roman" w:eastAsia="Times New Roman" w:hAnsi="Times New Roman" w:cs="Times New Roman"/>
          <w:i/>
          <w:color w:val="222222"/>
        </w:rPr>
        <w:t>14.1.1 At the beginning of each fiscal year, $20,000 shall be deposited in the Travel Allocation Account. The Board on Budget and Finance shall not allocate more than 50% of this money during Fall semester, with the remaining 50% to be allocated during Spring semester</w:t>
      </w:r>
      <w:proofErr w:type="gramStart"/>
      <w:r w:rsidRPr="003A4255">
        <w:rPr>
          <w:rFonts w:ascii="Times New Roman" w:eastAsia="Times New Roman" w:hAnsi="Times New Roman" w:cs="Times New Roman"/>
          <w:i/>
          <w:color w:val="222222"/>
        </w:rPr>
        <w:t>.</w:t>
      </w:r>
      <w:r>
        <w:rPr>
          <w:rFonts w:ascii="Times New Roman" w:eastAsia="Times New Roman" w:hAnsi="Times New Roman" w:cs="Times New Roman"/>
          <w:i/>
          <w:color w:val="222222"/>
        </w:rPr>
        <w:t>;</w:t>
      </w:r>
      <w:proofErr w:type="gramEnd"/>
    </w:p>
    <w:p w14:paraId="68B2DA07" w14:textId="4781C06F" w:rsidR="004E4564" w:rsidRDefault="004E4564" w:rsidP="004E4564">
      <w:pPr>
        <w:rPr>
          <w:rFonts w:ascii="Times New Roman" w:hAnsi="Times New Roman" w:cs="Times New Roman"/>
          <w:b/>
        </w:rPr>
      </w:pPr>
    </w:p>
    <w:p w14:paraId="5334F9A2" w14:textId="429B15E2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Whereas, </w:t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need for the travel allocation minimum deposits to be increased has become apparent in recent years;</w:t>
      </w:r>
    </w:p>
    <w:p w14:paraId="3259AF3E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35A4ACE0" w14:textId="5BACE18C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Whereas, </w:t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senate voted to add $10,000 to the travel allocation account </w:t>
      </w:r>
      <w:r w:rsidR="000674A3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FY ’20 to accommodate for an increase</w:t>
      </w:r>
      <w:r w:rsidR="000674A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strain on t</w:t>
      </w:r>
      <w:r w:rsidR="000674A3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account;</w:t>
      </w:r>
    </w:p>
    <w:p w14:paraId="57C0503E" w14:textId="100E1A7D" w:rsidR="004E4564" w:rsidRDefault="004E4564" w:rsidP="004E4564">
      <w:pPr>
        <w:rPr>
          <w:rFonts w:ascii="Times New Roman" w:hAnsi="Times New Roman" w:cs="Times New Roman"/>
          <w:b/>
        </w:rPr>
      </w:pPr>
    </w:p>
    <w:p w14:paraId="05537C9C" w14:textId="77777777" w:rsidR="004E4564" w:rsidRDefault="004E4564" w:rsidP="004E4564">
      <w:pPr>
        <w:pStyle w:val="NormalWeb"/>
        <w:spacing w:before="0" w:beforeAutospacing="0" w:after="0" w:afterAutospacing="0"/>
        <w:textAlignment w:val="baseline"/>
        <w:rPr>
          <w:color w:val="222222"/>
        </w:rPr>
      </w:pPr>
      <w:r>
        <w:rPr>
          <w:color w:val="222222"/>
        </w:rPr>
        <w:t>Therefore, Let It Be Further Resolved, That Section 14.1.1 of Fiscal Policy be amended to read:</w:t>
      </w:r>
    </w:p>
    <w:p w14:paraId="6EE02F0E" w14:textId="2AA1D471" w:rsidR="004E4564" w:rsidRDefault="004E4564" w:rsidP="004E4564">
      <w:pPr>
        <w:pStyle w:val="NormalWeb"/>
        <w:spacing w:before="0" w:beforeAutospacing="0" w:after="0" w:afterAutospacing="0"/>
        <w:ind w:left="720" w:hanging="720"/>
        <w:textAlignment w:val="baseline"/>
        <w:rPr>
          <w:i/>
          <w:color w:val="222222"/>
        </w:rPr>
      </w:pPr>
      <w:r>
        <w:rPr>
          <w:color w:val="222222"/>
        </w:rPr>
        <w:tab/>
      </w:r>
      <w:r w:rsidRPr="003A4255">
        <w:rPr>
          <w:i/>
          <w:color w:val="222222"/>
        </w:rPr>
        <w:t>14.1.1 At the beginning of each fiscal year, $2</w:t>
      </w:r>
      <w:r>
        <w:rPr>
          <w:b/>
          <w:i/>
          <w:color w:val="222222"/>
        </w:rPr>
        <w:t>6</w:t>
      </w:r>
      <w:r w:rsidRPr="003A4255">
        <w:rPr>
          <w:i/>
          <w:color w:val="222222"/>
        </w:rPr>
        <w:t>,000 shall be deposited in the Travel Allocation Account. The Board on Budget and Finance shall not allocate more than 50% of this money during Fall semester, with the remaining 50% to be allocated during Spring semester</w:t>
      </w:r>
      <w:proofErr w:type="gramStart"/>
      <w:r w:rsidRPr="003A4255">
        <w:rPr>
          <w:i/>
          <w:color w:val="222222"/>
        </w:rPr>
        <w:t>.</w:t>
      </w:r>
      <w:r>
        <w:rPr>
          <w:i/>
          <w:color w:val="222222"/>
        </w:rPr>
        <w:t>;</w:t>
      </w:r>
      <w:proofErr w:type="gramEnd"/>
    </w:p>
    <w:p w14:paraId="297A29BE" w14:textId="77777777" w:rsidR="004E4564" w:rsidRDefault="004E4564" w:rsidP="004E4564">
      <w:pPr>
        <w:pStyle w:val="NormalWeb"/>
        <w:spacing w:before="0" w:beforeAutospacing="0" w:after="0" w:afterAutospacing="0"/>
        <w:ind w:left="720" w:hanging="720"/>
        <w:textAlignment w:val="baseline"/>
        <w:rPr>
          <w:color w:val="222222"/>
        </w:rPr>
      </w:pPr>
    </w:p>
    <w:p w14:paraId="4EA02907" w14:textId="77777777" w:rsidR="004E4564" w:rsidRPr="003A4255" w:rsidRDefault="004E4564" w:rsidP="004E4564">
      <w:pPr>
        <w:pStyle w:val="NormalWeb"/>
        <w:spacing w:before="0" w:beforeAutospacing="0" w:after="0" w:afterAutospacing="0"/>
        <w:textAlignment w:val="baseline"/>
        <w:rPr>
          <w:color w:val="222222"/>
        </w:rPr>
      </w:pPr>
      <w:r>
        <w:rPr>
          <w:color w:val="222222"/>
        </w:rPr>
        <w:t xml:space="preserve">Therefore, Let It Be Further </w:t>
      </w:r>
      <w:proofErr w:type="gramStart"/>
      <w:r>
        <w:rPr>
          <w:color w:val="222222"/>
        </w:rPr>
        <w:t>Resolved, That</w:t>
      </w:r>
      <w:proofErr w:type="gramEnd"/>
      <w:r>
        <w:rPr>
          <w:color w:val="222222"/>
        </w:rPr>
        <w:t xml:space="preserve"> this resolution be forwarded to: Marlene Hendrickson, ASUM Accountant; Gwen Coon, ASUM Office Manager.</w:t>
      </w:r>
    </w:p>
    <w:p w14:paraId="7152C490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0F4BAC0C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6513F2D7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Passed by Committee</w:t>
      </w:r>
      <w:proofErr w:type="gramStart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2019</w:t>
      </w:r>
    </w:p>
    <w:p w14:paraId="495821EF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551AA304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Passed by ASUM Senate</w:t>
      </w:r>
      <w:proofErr w:type="gramStart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2019</w:t>
      </w:r>
    </w:p>
    <w:p w14:paraId="79ECBE72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0A530E22" w14:textId="77777777" w:rsidR="004E4564" w:rsidRDefault="004E4564" w:rsidP="004E4564">
      <w:pPr>
        <w:rPr>
          <w:rFonts w:ascii="Times New Roman" w:hAnsi="Times New Roman" w:cs="Times New Roman"/>
        </w:rPr>
      </w:pPr>
    </w:p>
    <w:p w14:paraId="2F51E56D" w14:textId="77777777" w:rsidR="004E4564" w:rsidRDefault="004E4564" w:rsidP="004E4564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  <w:u w:val="single"/>
        </w:rPr>
        <w:t xml:space="preserve">                                                                                          </w:t>
      </w:r>
    </w:p>
    <w:p w14:paraId="73DB4D7A" w14:textId="77777777" w:rsid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Andria Schafer,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Mariah Welch,</w:t>
      </w:r>
    </w:p>
    <w:p w14:paraId="081AD7C0" w14:textId="317B84BC" w:rsidR="004E4564" w:rsidRPr="004E4564" w:rsidRDefault="004E4564" w:rsidP="004E4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Chair of the Board on Budget and Finance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Chair of the Senate</w:t>
      </w:r>
    </w:p>
    <w:sectPr w:rsidR="004E4564" w:rsidRPr="004E4564" w:rsidSect="00012D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EB0EE" w14:textId="77777777" w:rsidR="00365842" w:rsidRDefault="00365842" w:rsidP="00514C77">
      <w:r>
        <w:separator/>
      </w:r>
    </w:p>
  </w:endnote>
  <w:endnote w:type="continuationSeparator" w:id="0">
    <w:p w14:paraId="7A77D7C1" w14:textId="77777777" w:rsidR="00365842" w:rsidRDefault="00365842" w:rsidP="0051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CAC1" w14:textId="77777777" w:rsidR="00514C77" w:rsidRDefault="00514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F2091" w14:textId="77777777" w:rsidR="00514C77" w:rsidRDefault="00514C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99DEA" w14:textId="77777777" w:rsidR="00514C77" w:rsidRDefault="00514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0EF6B" w14:textId="77777777" w:rsidR="00365842" w:rsidRDefault="00365842" w:rsidP="00514C77">
      <w:r>
        <w:separator/>
      </w:r>
    </w:p>
  </w:footnote>
  <w:footnote w:type="continuationSeparator" w:id="0">
    <w:p w14:paraId="71F95D71" w14:textId="77777777" w:rsidR="00365842" w:rsidRDefault="00365842" w:rsidP="00514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B1D63" w14:textId="6DE3728F" w:rsidR="00514C77" w:rsidRDefault="00514C77">
    <w:pPr>
      <w:pStyle w:val="Header"/>
    </w:pPr>
    <w:ins w:id="1" w:author="ASUM Secretary" w:date="2019-04-09T15:47:00Z">
      <w:r>
        <w:rPr>
          <w:noProof/>
        </w:rPr>
        <w:pict w14:anchorId="6D18DD0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283BE" w14:textId="5D479B9B" w:rsidR="00514C77" w:rsidRDefault="00514C77">
    <w:pPr>
      <w:pStyle w:val="Header"/>
    </w:pPr>
    <w:ins w:id="2" w:author="ASUM Secretary" w:date="2019-04-09T15:47:00Z">
      <w:r>
        <w:rPr>
          <w:noProof/>
        </w:rPr>
        <w:pict w14:anchorId="0C741B4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00985" w14:textId="3AC27FF9" w:rsidR="00514C77" w:rsidRDefault="00514C77">
    <w:pPr>
      <w:pStyle w:val="Header"/>
    </w:pPr>
    <w:ins w:id="3" w:author="ASUM Secretary" w:date="2019-04-09T15:47:00Z">
      <w:r>
        <w:rPr>
          <w:noProof/>
        </w:rPr>
        <w:pict w14:anchorId="16D9C0B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779"/>
    <w:multiLevelType w:val="multilevel"/>
    <w:tmpl w:val="F7DE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M Secretary">
    <w15:presenceInfo w15:providerId="AD" w15:userId="S-1-5-21-2090760695-1161300292-829235722-59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D6F"/>
    <w:rsid w:val="00012D6F"/>
    <w:rsid w:val="000575E7"/>
    <w:rsid w:val="000674A3"/>
    <w:rsid w:val="0015342D"/>
    <w:rsid w:val="00242807"/>
    <w:rsid w:val="00365842"/>
    <w:rsid w:val="00372884"/>
    <w:rsid w:val="003A4255"/>
    <w:rsid w:val="003E3178"/>
    <w:rsid w:val="004866B7"/>
    <w:rsid w:val="004E4564"/>
    <w:rsid w:val="00514C77"/>
    <w:rsid w:val="0079562D"/>
    <w:rsid w:val="00AB4B6E"/>
    <w:rsid w:val="00B47E83"/>
    <w:rsid w:val="00BD10C2"/>
    <w:rsid w:val="00C10A20"/>
    <w:rsid w:val="00C64324"/>
    <w:rsid w:val="00C81837"/>
    <w:rsid w:val="00C8674A"/>
    <w:rsid w:val="00CA5C3F"/>
    <w:rsid w:val="00D06476"/>
    <w:rsid w:val="00EC672B"/>
    <w:rsid w:val="00ED1873"/>
    <w:rsid w:val="00F370B2"/>
    <w:rsid w:val="00FA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8B5D72C"/>
  <w14:defaultImageDpi w14:val="32767"/>
  <w15:chartTrackingRefBased/>
  <w15:docId w15:val="{8B33C239-83C1-D446-AAD7-DD2F5223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12D6F"/>
  </w:style>
  <w:style w:type="paragraph" w:styleId="NormalWeb">
    <w:name w:val="Normal (Web)"/>
    <w:basedOn w:val="Normal"/>
    <w:uiPriority w:val="99"/>
    <w:unhideWhenUsed/>
    <w:rsid w:val="0015342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14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C77"/>
  </w:style>
  <w:style w:type="paragraph" w:styleId="Footer">
    <w:name w:val="footer"/>
    <w:basedOn w:val="Normal"/>
    <w:link w:val="FooterChar"/>
    <w:uiPriority w:val="99"/>
    <w:unhideWhenUsed/>
    <w:rsid w:val="00514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8081D-2E8D-472C-818A-363A98AF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Hanley</dc:creator>
  <cp:keywords/>
  <dc:description/>
  <cp:lastModifiedBy>ASUM Secretary</cp:lastModifiedBy>
  <cp:revision>2</cp:revision>
  <dcterms:created xsi:type="dcterms:W3CDTF">2019-04-09T21:57:00Z</dcterms:created>
  <dcterms:modified xsi:type="dcterms:W3CDTF">2019-04-09T21:57:00Z</dcterms:modified>
</cp:coreProperties>
</file>