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82C8B7" w14:textId="215AB0BA" w:rsidR="00095338" w:rsidRPr="00095338" w:rsidRDefault="00095338" w:rsidP="000953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095338">
        <w:rPr>
          <w:rFonts w:ascii="Times New Roman" w:eastAsia="Times New Roman" w:hAnsi="Times New Roman" w:cs="Times New Roman"/>
          <w:b/>
          <w:bCs/>
          <w:color w:val="000000"/>
        </w:rPr>
        <w:t xml:space="preserve">The Associated Students of the University of </w:t>
      </w:r>
      <w:r>
        <w:rPr>
          <w:rFonts w:ascii="Times New Roman" w:eastAsia="Times New Roman" w:hAnsi="Times New Roman" w:cs="Times New Roman"/>
          <w:b/>
          <w:bCs/>
          <w:color w:val="000000"/>
        </w:rPr>
        <w:t>Montana</w:t>
      </w:r>
      <w:r>
        <w:rPr>
          <w:rFonts w:ascii="Times New Roman" w:eastAsia="Times New Roman" w:hAnsi="Times New Roman" w:cs="Times New Roman"/>
          <w:b/>
          <w:bCs/>
          <w:color w:val="000000"/>
        </w:rPr>
        <w:br/>
        <w:t xml:space="preserve">Resolution </w:t>
      </w:r>
      <w:r w:rsidR="0015394E">
        <w:rPr>
          <w:rFonts w:ascii="Times New Roman" w:eastAsia="Times New Roman" w:hAnsi="Times New Roman" w:cs="Times New Roman"/>
          <w:b/>
          <w:bCs/>
          <w:color w:val="000000"/>
        </w:rPr>
        <w:t>Regarding Student Group Travel Requests for Funding Airfare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br/>
      </w:r>
      <w:r w:rsidR="0015394E">
        <w:rPr>
          <w:rFonts w:ascii="Times New Roman" w:eastAsia="Times New Roman" w:hAnsi="Times New Roman" w:cs="Times New Roman"/>
          <w:b/>
          <w:bCs/>
          <w:color w:val="000000"/>
        </w:rPr>
        <w:t>February 20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, </w:t>
      </w:r>
      <w:r w:rsidR="0015394E">
        <w:rPr>
          <w:rFonts w:ascii="Times New Roman" w:eastAsia="Times New Roman" w:hAnsi="Times New Roman" w:cs="Times New Roman"/>
          <w:b/>
          <w:bCs/>
          <w:color w:val="000000"/>
        </w:rPr>
        <w:t>2019</w:t>
      </w:r>
      <w:r>
        <w:rPr>
          <w:rFonts w:ascii="Times New Roman" w:eastAsia="Times New Roman" w:hAnsi="Times New Roman" w:cs="Times New Roman"/>
          <w:b/>
          <w:bCs/>
          <w:color w:val="000000"/>
        </w:rPr>
        <w:br/>
        <w:t>SB</w:t>
      </w:r>
      <w:r w:rsidR="007614F7">
        <w:rPr>
          <w:rFonts w:ascii="Times New Roman" w:eastAsia="Times New Roman" w:hAnsi="Times New Roman" w:cs="Times New Roman"/>
          <w:b/>
          <w:bCs/>
          <w:color w:val="000000"/>
        </w:rPr>
        <w:t>29</w:t>
      </w:r>
      <w:r>
        <w:rPr>
          <w:rFonts w:ascii="Times New Roman" w:eastAsia="Times New Roman" w:hAnsi="Times New Roman" w:cs="Times New Roman"/>
          <w:b/>
          <w:bCs/>
          <w:color w:val="000000"/>
        </w:rPr>
        <w:t>-18/19</w:t>
      </w:r>
      <w:r w:rsidRPr="00095338">
        <w:rPr>
          <w:rFonts w:ascii="Times New Roman" w:eastAsia="Times New Roman" w:hAnsi="Times New Roman" w:cs="Times New Roman"/>
          <w:b/>
          <w:bCs/>
          <w:color w:val="000000"/>
        </w:rPr>
        <w:br/>
        <w:t xml:space="preserve">Authored by: </w:t>
      </w:r>
      <w:r w:rsidR="0015394E">
        <w:rPr>
          <w:rFonts w:ascii="Times New Roman" w:eastAsia="Times New Roman" w:hAnsi="Times New Roman" w:cs="Times New Roman"/>
          <w:b/>
          <w:bCs/>
          <w:color w:val="000000"/>
        </w:rPr>
        <w:t>Cara Grewell</w:t>
      </w:r>
      <w:r w:rsidRPr="00095338">
        <w:rPr>
          <w:rFonts w:ascii="Times New Roman" w:eastAsia="Times New Roman" w:hAnsi="Times New Roman" w:cs="Times New Roman"/>
          <w:b/>
          <w:bCs/>
          <w:color w:val="000000"/>
        </w:rPr>
        <w:t xml:space="preserve">, </w:t>
      </w:r>
      <w:r w:rsidR="0015394E">
        <w:rPr>
          <w:rFonts w:ascii="Times New Roman" w:eastAsia="Times New Roman" w:hAnsi="Times New Roman" w:cs="Times New Roman"/>
          <w:b/>
          <w:bCs/>
          <w:color w:val="000000"/>
        </w:rPr>
        <w:t>ASUM Senator</w:t>
      </w:r>
      <w:r w:rsidR="000A768D">
        <w:rPr>
          <w:rFonts w:ascii="Times New Roman" w:eastAsia="Times New Roman" w:hAnsi="Times New Roman" w:cs="Times New Roman"/>
          <w:b/>
          <w:bCs/>
          <w:color w:val="000000"/>
        </w:rPr>
        <w:t>;</w:t>
      </w:r>
      <w:r w:rsidR="00164376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="00164376" w:rsidRPr="00942E5F">
        <w:rPr>
          <w:rFonts w:ascii="Times New Roman" w:eastAsia="Times New Roman" w:hAnsi="Times New Roman" w:cs="Times New Roman"/>
          <w:b/>
          <w:bCs/>
          <w:color w:val="000000"/>
        </w:rPr>
        <w:t>Daniel Parsons, ASUM Senator</w:t>
      </w:r>
      <w:r w:rsidR="00942E5F">
        <w:rPr>
          <w:rFonts w:ascii="Times New Roman" w:eastAsia="Times New Roman" w:hAnsi="Times New Roman" w:cs="Times New Roman"/>
          <w:b/>
          <w:bCs/>
          <w:color w:val="000000"/>
        </w:rPr>
        <w:t>;</w:t>
      </w:r>
      <w:r w:rsidR="00164376" w:rsidRPr="00942E5F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="005C56F0">
        <w:rPr>
          <w:rFonts w:ascii="Times New Roman" w:eastAsia="Times New Roman" w:hAnsi="Times New Roman" w:cs="Times New Roman"/>
          <w:b/>
          <w:bCs/>
          <w:color w:val="000000"/>
        </w:rPr>
        <w:t>Abbigail Belcher, ASUM Senator;</w:t>
      </w:r>
      <w:r w:rsidRPr="00095338">
        <w:rPr>
          <w:rFonts w:ascii="Times New Roman" w:eastAsia="Times New Roman" w:hAnsi="Times New Roman" w:cs="Times New Roman"/>
          <w:b/>
          <w:bCs/>
          <w:color w:val="000000"/>
        </w:rPr>
        <w:br/>
        <w:t>Sponsored by:</w:t>
      </w:r>
      <w:r w:rsidR="005C56F0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="00942E5F">
        <w:rPr>
          <w:rFonts w:ascii="Times New Roman" w:eastAsia="Times New Roman" w:hAnsi="Times New Roman" w:cs="Times New Roman"/>
          <w:b/>
          <w:bCs/>
          <w:color w:val="000000"/>
        </w:rPr>
        <w:t>Tori Koch, ASUM Senator;</w:t>
      </w:r>
      <w:r w:rsidR="00067E8A">
        <w:rPr>
          <w:rFonts w:ascii="Times New Roman" w:eastAsia="Times New Roman" w:hAnsi="Times New Roman" w:cs="Times New Roman"/>
          <w:b/>
          <w:bCs/>
          <w:color w:val="000000"/>
        </w:rPr>
        <w:t xml:space="preserve"> Zoe Nelson, ASUM Senator;</w:t>
      </w:r>
    </w:p>
    <w:p w14:paraId="6A5AD5D1" w14:textId="77777777" w:rsidR="00095338" w:rsidRPr="00095338" w:rsidRDefault="00095338" w:rsidP="000953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C99BC0" w14:textId="6EB94E72" w:rsidR="00095338" w:rsidRDefault="00095338" w:rsidP="0009533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095338">
        <w:rPr>
          <w:rFonts w:ascii="Times New Roman" w:eastAsia="Times New Roman" w:hAnsi="Times New Roman" w:cs="Times New Roman"/>
          <w:color w:val="000000"/>
        </w:rPr>
        <w:t>Whereas</w:t>
      </w:r>
      <w:r>
        <w:rPr>
          <w:rFonts w:ascii="Times New Roman" w:eastAsia="Times New Roman" w:hAnsi="Times New Roman" w:cs="Times New Roman"/>
          <w:color w:val="000000"/>
        </w:rPr>
        <w:t xml:space="preserve">, </w:t>
      </w:r>
      <w:r w:rsidR="00CA6193">
        <w:rPr>
          <w:rFonts w:ascii="Times New Roman" w:eastAsia="Times New Roman" w:hAnsi="Times New Roman" w:cs="Times New Roman"/>
          <w:color w:val="000000"/>
        </w:rPr>
        <w:t xml:space="preserve">Student Groups </w:t>
      </w:r>
      <w:r w:rsidR="00942E5F">
        <w:rPr>
          <w:rFonts w:ascii="Times New Roman" w:eastAsia="Times New Roman" w:hAnsi="Times New Roman" w:cs="Times New Roman"/>
          <w:color w:val="000000"/>
        </w:rPr>
        <w:t>frequently</w:t>
      </w:r>
      <w:r w:rsidR="00CA6193">
        <w:rPr>
          <w:rFonts w:ascii="Times New Roman" w:eastAsia="Times New Roman" w:hAnsi="Times New Roman" w:cs="Times New Roman"/>
          <w:color w:val="000000"/>
        </w:rPr>
        <w:t xml:space="preserve"> request funding for airfare </w:t>
      </w:r>
      <w:r w:rsidR="00942E5F">
        <w:rPr>
          <w:rFonts w:ascii="Times New Roman" w:eastAsia="Times New Roman" w:hAnsi="Times New Roman" w:cs="Times New Roman"/>
          <w:color w:val="000000"/>
        </w:rPr>
        <w:t>during</w:t>
      </w:r>
      <w:r w:rsidR="00CA6193">
        <w:rPr>
          <w:rFonts w:ascii="Times New Roman" w:eastAsia="Times New Roman" w:hAnsi="Times New Roman" w:cs="Times New Roman"/>
          <w:color w:val="000000"/>
        </w:rPr>
        <w:t xml:space="preserve"> the Travel Allocation process for various reasons</w:t>
      </w:r>
      <w:r w:rsidR="00942E5F">
        <w:rPr>
          <w:rFonts w:ascii="Times New Roman" w:eastAsia="Times New Roman" w:hAnsi="Times New Roman" w:cs="Times New Roman"/>
          <w:color w:val="000000"/>
        </w:rPr>
        <w:t>;</w:t>
      </w:r>
    </w:p>
    <w:p w14:paraId="5603568F" w14:textId="00DFE2CE" w:rsidR="00942E5F" w:rsidRDefault="00942E5F" w:rsidP="0009533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280C9ADB" w14:textId="562E5C69" w:rsidR="00942E5F" w:rsidRPr="00942E5F" w:rsidRDefault="00942E5F" w:rsidP="0009533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42E5F">
        <w:rPr>
          <w:rFonts w:ascii="Times New Roman" w:hAnsi="Times New Roman" w:cs="Times New Roman"/>
          <w:color w:val="000000"/>
        </w:rPr>
        <w:t xml:space="preserve">Whereas, ASUM (The Associated Students of the University of Montana) traditionally prioritizes the cost per student going on a trip during the </w:t>
      </w:r>
      <w:r w:rsidR="00C148F3">
        <w:rPr>
          <w:rFonts w:ascii="Times New Roman" w:hAnsi="Times New Roman" w:cs="Times New Roman"/>
          <w:color w:val="000000"/>
        </w:rPr>
        <w:t>T</w:t>
      </w:r>
      <w:r w:rsidRPr="00942E5F">
        <w:rPr>
          <w:rFonts w:ascii="Times New Roman" w:hAnsi="Times New Roman" w:cs="Times New Roman"/>
          <w:color w:val="000000"/>
        </w:rPr>
        <w:t xml:space="preserve">ravel </w:t>
      </w:r>
      <w:r w:rsidR="00C148F3">
        <w:rPr>
          <w:rFonts w:ascii="Times New Roman" w:hAnsi="Times New Roman" w:cs="Times New Roman"/>
          <w:color w:val="000000"/>
        </w:rPr>
        <w:t>A</w:t>
      </w:r>
      <w:r w:rsidRPr="00942E5F">
        <w:rPr>
          <w:rFonts w:ascii="Times New Roman" w:hAnsi="Times New Roman" w:cs="Times New Roman"/>
          <w:color w:val="000000"/>
        </w:rPr>
        <w:t>llocation process, and airfare drastically increases the cost per student;</w:t>
      </w:r>
    </w:p>
    <w:p w14:paraId="0668F303" w14:textId="77777777" w:rsidR="00095338" w:rsidRPr="00095338" w:rsidRDefault="00095338" w:rsidP="000953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3F80E7" w14:textId="5A804D09" w:rsidR="00095338" w:rsidRDefault="00095338" w:rsidP="0009533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095338">
        <w:rPr>
          <w:rFonts w:ascii="Times New Roman" w:eastAsia="Times New Roman" w:hAnsi="Times New Roman" w:cs="Times New Roman"/>
          <w:color w:val="000000"/>
        </w:rPr>
        <w:t>Whereas,</w:t>
      </w:r>
      <w:r w:rsidR="00CA6193">
        <w:rPr>
          <w:rFonts w:ascii="Times New Roman" w:eastAsia="Times New Roman" w:hAnsi="Times New Roman" w:cs="Times New Roman"/>
          <w:color w:val="000000"/>
        </w:rPr>
        <w:t xml:space="preserve"> ASUM </w:t>
      </w:r>
      <w:r w:rsidR="00727B9D">
        <w:rPr>
          <w:rFonts w:ascii="Times New Roman" w:eastAsia="Times New Roman" w:hAnsi="Times New Roman" w:cs="Times New Roman"/>
          <w:color w:val="000000"/>
        </w:rPr>
        <w:t>generally has not approved funding for airfare based on limited funds for Travel Allocations</w:t>
      </w:r>
      <w:r w:rsidR="00AD1571">
        <w:rPr>
          <w:rFonts w:ascii="Times New Roman" w:eastAsia="Times New Roman" w:hAnsi="Times New Roman" w:cs="Times New Roman"/>
          <w:color w:val="000000"/>
        </w:rPr>
        <w:t xml:space="preserve"> </w:t>
      </w:r>
      <w:r w:rsidR="00164376" w:rsidRPr="009E1D82">
        <w:rPr>
          <w:rFonts w:ascii="Times New Roman" w:eastAsia="Times New Roman" w:hAnsi="Times New Roman" w:cs="Times New Roman"/>
          <w:color w:val="000000"/>
        </w:rPr>
        <w:t>due to the fact</w:t>
      </w:r>
      <w:r w:rsidR="00164376">
        <w:rPr>
          <w:rFonts w:ascii="Times New Roman" w:eastAsia="Times New Roman" w:hAnsi="Times New Roman" w:cs="Times New Roman"/>
          <w:color w:val="000000"/>
        </w:rPr>
        <w:t xml:space="preserve"> that </w:t>
      </w:r>
      <w:r w:rsidR="00AD1571">
        <w:rPr>
          <w:rFonts w:ascii="Times New Roman" w:eastAsia="Times New Roman" w:hAnsi="Times New Roman" w:cs="Times New Roman"/>
          <w:color w:val="000000"/>
        </w:rPr>
        <w:t>many Student Groups recognized by ASUM submit Travel Requests</w:t>
      </w:r>
      <w:r>
        <w:rPr>
          <w:rFonts w:ascii="Times New Roman" w:eastAsia="Times New Roman" w:hAnsi="Times New Roman" w:cs="Times New Roman"/>
          <w:color w:val="000000"/>
        </w:rPr>
        <w:t>;</w:t>
      </w:r>
    </w:p>
    <w:p w14:paraId="16B827F2" w14:textId="406FB9FE" w:rsidR="00727B9D" w:rsidRDefault="00727B9D" w:rsidP="0009533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193F0ACF" w14:textId="22567BCB" w:rsidR="00727B9D" w:rsidRDefault="00727B9D" w:rsidP="00095338">
      <w:pPr>
        <w:spacing w:after="0" w:line="240" w:lineRule="auto"/>
        <w:rPr>
          <w:rFonts w:ascii="Times New Roman" w:eastAsia="Times New Roman" w:hAnsi="Times New Roman" w:cs="Times New Roman"/>
          <w:color w:val="FF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Whereas, There is not currently any language in Fiscal Policy </w:t>
      </w:r>
      <w:r w:rsidR="0043747D">
        <w:rPr>
          <w:rFonts w:ascii="Times New Roman" w:eastAsia="Times New Roman" w:hAnsi="Times New Roman" w:cs="Times New Roman"/>
          <w:color w:val="000000"/>
        </w:rPr>
        <w:t>regarding funding for airfare</w:t>
      </w:r>
      <w:r w:rsidR="009E1D82">
        <w:rPr>
          <w:rFonts w:ascii="Times New Roman" w:eastAsia="Times New Roman" w:hAnsi="Times New Roman" w:cs="Times New Roman"/>
          <w:color w:val="000000"/>
        </w:rPr>
        <w:t>;</w:t>
      </w:r>
    </w:p>
    <w:p w14:paraId="3BCCB921" w14:textId="04290E98" w:rsidR="00164376" w:rsidRDefault="00164376" w:rsidP="00095338">
      <w:pPr>
        <w:spacing w:after="0" w:line="240" w:lineRule="auto"/>
        <w:rPr>
          <w:rFonts w:ascii="Times New Roman" w:eastAsia="Times New Roman" w:hAnsi="Times New Roman" w:cs="Times New Roman"/>
          <w:color w:val="FF0000"/>
        </w:rPr>
      </w:pPr>
    </w:p>
    <w:p w14:paraId="3621A2D4" w14:textId="177FE608" w:rsidR="00164376" w:rsidRPr="00164376" w:rsidRDefault="00164376" w:rsidP="0009533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E1D82">
        <w:rPr>
          <w:rFonts w:ascii="Times New Roman" w:eastAsia="Times New Roman" w:hAnsi="Times New Roman" w:cs="Times New Roman"/>
        </w:rPr>
        <w:t xml:space="preserve">Whereas, Inconsistencies in the amount of money budgeted for in </w:t>
      </w:r>
      <w:r w:rsidR="009E1D82" w:rsidRPr="009E1D82">
        <w:rPr>
          <w:rFonts w:ascii="Times New Roman" w:eastAsia="Times New Roman" w:hAnsi="Times New Roman" w:cs="Times New Roman"/>
        </w:rPr>
        <w:t>T</w:t>
      </w:r>
      <w:r w:rsidRPr="009E1D82">
        <w:rPr>
          <w:rFonts w:ascii="Times New Roman" w:eastAsia="Times New Roman" w:hAnsi="Times New Roman" w:cs="Times New Roman"/>
        </w:rPr>
        <w:t xml:space="preserve">ravel </w:t>
      </w:r>
      <w:r w:rsidR="009E1D82" w:rsidRPr="009E1D82">
        <w:rPr>
          <w:rFonts w:ascii="Times New Roman" w:eastAsia="Times New Roman" w:hAnsi="Times New Roman" w:cs="Times New Roman"/>
        </w:rPr>
        <w:t>A</w:t>
      </w:r>
      <w:r w:rsidRPr="009E1D82">
        <w:rPr>
          <w:rFonts w:ascii="Times New Roman" w:eastAsia="Times New Roman" w:hAnsi="Times New Roman" w:cs="Times New Roman"/>
        </w:rPr>
        <w:t xml:space="preserve">llocations have arisen from a lack of language pertaining to </w:t>
      </w:r>
      <w:r w:rsidR="00C21D18" w:rsidRPr="009E1D82">
        <w:rPr>
          <w:rFonts w:ascii="Times New Roman" w:eastAsia="Times New Roman" w:hAnsi="Times New Roman" w:cs="Times New Roman"/>
        </w:rPr>
        <w:t>airfare</w:t>
      </w:r>
      <w:r w:rsidRPr="009E1D82">
        <w:rPr>
          <w:rFonts w:ascii="Times New Roman" w:eastAsia="Times New Roman" w:hAnsi="Times New Roman" w:cs="Times New Roman"/>
        </w:rPr>
        <w:t>;</w:t>
      </w:r>
    </w:p>
    <w:p w14:paraId="06A7AEBB" w14:textId="7E90EBCB" w:rsidR="00181FF7" w:rsidRDefault="00181FF7" w:rsidP="0009533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18B2BF6A" w14:textId="6225A131" w:rsidR="00181FF7" w:rsidRDefault="00181FF7" w:rsidP="0009533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Whereas, If Student Groups were formally aware that airfare would not be funded in their Travel Requests, they may have the opportunity to request funding </w:t>
      </w:r>
      <w:r w:rsidR="00E7632D">
        <w:rPr>
          <w:rFonts w:ascii="Times New Roman" w:eastAsia="Times New Roman" w:hAnsi="Times New Roman" w:cs="Times New Roman"/>
          <w:color w:val="000000"/>
        </w:rPr>
        <w:t>for</w:t>
      </w:r>
      <w:r w:rsidR="006E5F61">
        <w:rPr>
          <w:rFonts w:ascii="Times New Roman" w:eastAsia="Times New Roman" w:hAnsi="Times New Roman" w:cs="Times New Roman"/>
          <w:color w:val="000000"/>
        </w:rPr>
        <w:t xml:space="preserve"> and prioritize</w:t>
      </w:r>
      <w:r w:rsidR="00E7632D">
        <w:rPr>
          <w:rFonts w:ascii="Times New Roman" w:eastAsia="Times New Roman" w:hAnsi="Times New Roman" w:cs="Times New Roman"/>
          <w:color w:val="000000"/>
        </w:rPr>
        <w:t xml:space="preserve"> other travel</w:t>
      </w:r>
      <w:r w:rsidR="00164376" w:rsidRPr="009E1D82">
        <w:rPr>
          <w:rFonts w:ascii="Times New Roman" w:eastAsia="Times New Roman" w:hAnsi="Times New Roman" w:cs="Times New Roman"/>
          <w:color w:val="000000"/>
        </w:rPr>
        <w:t>-</w:t>
      </w:r>
      <w:r w:rsidR="00E7632D" w:rsidRPr="009E1D82">
        <w:rPr>
          <w:rFonts w:ascii="Times New Roman" w:eastAsia="Times New Roman" w:hAnsi="Times New Roman" w:cs="Times New Roman"/>
          <w:color w:val="000000"/>
        </w:rPr>
        <w:t>related</w:t>
      </w:r>
      <w:r w:rsidR="00E7632D">
        <w:rPr>
          <w:rFonts w:ascii="Times New Roman" w:eastAsia="Times New Roman" w:hAnsi="Times New Roman" w:cs="Times New Roman"/>
          <w:color w:val="000000"/>
        </w:rPr>
        <w:t xml:space="preserve"> expenses</w:t>
      </w:r>
      <w:r w:rsidR="009E1D82">
        <w:rPr>
          <w:rFonts w:ascii="Times New Roman" w:eastAsia="Times New Roman" w:hAnsi="Times New Roman" w:cs="Times New Roman"/>
          <w:color w:val="000000"/>
        </w:rPr>
        <w:t>;</w:t>
      </w:r>
    </w:p>
    <w:p w14:paraId="3640C3FC" w14:textId="77777777" w:rsidR="00095338" w:rsidRPr="00095338" w:rsidRDefault="00095338" w:rsidP="000953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0D31A6" w14:textId="7482D160" w:rsidR="00EC00A2" w:rsidRDefault="00095338" w:rsidP="0009533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095338">
        <w:rPr>
          <w:rFonts w:ascii="Times New Roman" w:eastAsia="Times New Roman" w:hAnsi="Times New Roman" w:cs="Times New Roman"/>
          <w:color w:val="000000"/>
        </w:rPr>
        <w:t xml:space="preserve">Therefore, Let It Be Resolved, </w:t>
      </w:r>
      <w:r w:rsidR="00AE5686">
        <w:rPr>
          <w:rFonts w:ascii="Times New Roman" w:eastAsia="Times New Roman" w:hAnsi="Times New Roman" w:cs="Times New Roman"/>
          <w:color w:val="000000"/>
        </w:rPr>
        <w:t xml:space="preserve">That </w:t>
      </w:r>
      <w:r w:rsidR="00EC00A2">
        <w:rPr>
          <w:rFonts w:ascii="Times New Roman" w:eastAsia="Times New Roman" w:hAnsi="Times New Roman" w:cs="Times New Roman"/>
          <w:color w:val="000000"/>
        </w:rPr>
        <w:t xml:space="preserve">Section 14 of Fiscal Policy be amended to </w:t>
      </w:r>
      <w:r w:rsidR="005E3FE4">
        <w:rPr>
          <w:rFonts w:ascii="Times New Roman" w:eastAsia="Times New Roman" w:hAnsi="Times New Roman" w:cs="Times New Roman"/>
          <w:color w:val="000000"/>
        </w:rPr>
        <w:t xml:space="preserve">add </w:t>
      </w:r>
      <w:r w:rsidR="00EC00A2">
        <w:rPr>
          <w:rFonts w:ascii="Times New Roman" w:eastAsia="Times New Roman" w:hAnsi="Times New Roman" w:cs="Times New Roman"/>
          <w:color w:val="000000"/>
        </w:rPr>
        <w:t>Section 14.2.3 that reads:</w:t>
      </w:r>
    </w:p>
    <w:p w14:paraId="6D4C8FA9" w14:textId="77777777" w:rsidR="00EC00A2" w:rsidRDefault="00EC00A2" w:rsidP="00EC00A2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</w:rPr>
      </w:pPr>
    </w:p>
    <w:p w14:paraId="6DAB5883" w14:textId="1F3119EA" w:rsidR="00095338" w:rsidRPr="00095338" w:rsidRDefault="00754C3A" w:rsidP="007C228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</w:rPr>
        <w:t xml:space="preserve">2.3 </w:t>
      </w:r>
      <w:r w:rsidR="005E3FE4">
        <w:rPr>
          <w:rFonts w:ascii="Times New Roman" w:eastAsia="Times New Roman" w:hAnsi="Times New Roman" w:cs="Times New Roman"/>
          <w:i/>
          <w:color w:val="000000"/>
        </w:rPr>
        <w:t xml:space="preserve">The Senate will not </w:t>
      </w:r>
      <w:r w:rsidR="004200AD">
        <w:rPr>
          <w:rFonts w:ascii="Times New Roman" w:eastAsia="Times New Roman" w:hAnsi="Times New Roman" w:cs="Times New Roman"/>
          <w:i/>
          <w:color w:val="000000"/>
        </w:rPr>
        <w:t>fund</w:t>
      </w:r>
      <w:r w:rsidR="00B234CC">
        <w:rPr>
          <w:rFonts w:ascii="Times New Roman" w:eastAsia="Times New Roman" w:hAnsi="Times New Roman" w:cs="Times New Roman"/>
          <w:i/>
          <w:color w:val="000000"/>
        </w:rPr>
        <w:t xml:space="preserve"> domestic and/or international air</w:t>
      </w:r>
      <w:r w:rsidR="004200AD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="00B234CC">
        <w:rPr>
          <w:rFonts w:ascii="Times New Roman" w:eastAsia="Times New Roman" w:hAnsi="Times New Roman" w:cs="Times New Roman"/>
          <w:i/>
          <w:color w:val="000000"/>
        </w:rPr>
        <w:t>transportation requests from Student</w:t>
      </w:r>
      <w:r w:rsidR="007C2287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="00B234CC">
        <w:rPr>
          <w:rFonts w:ascii="Times New Roman" w:eastAsia="Times New Roman" w:hAnsi="Times New Roman" w:cs="Times New Roman"/>
          <w:i/>
          <w:color w:val="000000"/>
        </w:rPr>
        <w:t>Groups</w:t>
      </w:r>
      <w:r w:rsidR="007C2287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="005C56F0">
        <w:rPr>
          <w:rFonts w:ascii="Times New Roman" w:eastAsia="Times New Roman" w:hAnsi="Times New Roman" w:cs="Times New Roman"/>
          <w:i/>
          <w:color w:val="000000"/>
        </w:rPr>
        <w:t>due to</w:t>
      </w:r>
      <w:r w:rsidR="007C2287">
        <w:rPr>
          <w:rFonts w:ascii="Times New Roman" w:eastAsia="Times New Roman" w:hAnsi="Times New Roman" w:cs="Times New Roman"/>
          <w:i/>
          <w:color w:val="000000"/>
        </w:rPr>
        <w:t xml:space="preserve"> the relatively high cost of airfar</w:t>
      </w:r>
      <w:r w:rsidR="005C56F0">
        <w:rPr>
          <w:rFonts w:ascii="Times New Roman" w:eastAsia="Times New Roman" w:hAnsi="Times New Roman" w:cs="Times New Roman"/>
          <w:i/>
          <w:color w:val="000000"/>
        </w:rPr>
        <w:t>e.;</w:t>
      </w:r>
    </w:p>
    <w:p w14:paraId="616F92BF" w14:textId="77777777" w:rsidR="00095338" w:rsidRPr="00095338" w:rsidRDefault="00095338" w:rsidP="000953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5D9EA7" w14:textId="60C65528" w:rsidR="00095338" w:rsidRDefault="00095338" w:rsidP="0009533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095338">
        <w:rPr>
          <w:rFonts w:ascii="Times New Roman" w:eastAsia="Times New Roman" w:hAnsi="Times New Roman" w:cs="Times New Roman"/>
          <w:color w:val="000000"/>
        </w:rPr>
        <w:t xml:space="preserve">Therefore, Let It Be Further Resolved, </w:t>
      </w:r>
      <w:r w:rsidR="006C46F9">
        <w:rPr>
          <w:rFonts w:ascii="Times New Roman" w:eastAsia="Times New Roman" w:hAnsi="Times New Roman" w:cs="Times New Roman"/>
          <w:color w:val="000000"/>
        </w:rPr>
        <w:t xml:space="preserve">That Travel Request Forms include this new language of Section 14.2.3 in Fiscal Policy </w:t>
      </w:r>
      <w:r w:rsidR="00455045">
        <w:rPr>
          <w:rFonts w:ascii="Times New Roman" w:eastAsia="Times New Roman" w:hAnsi="Times New Roman" w:cs="Times New Roman"/>
          <w:color w:val="000000"/>
        </w:rPr>
        <w:t xml:space="preserve">to </w:t>
      </w:r>
      <w:r w:rsidR="00584B01">
        <w:rPr>
          <w:rFonts w:ascii="Times New Roman" w:eastAsia="Times New Roman" w:hAnsi="Times New Roman" w:cs="Times New Roman"/>
          <w:color w:val="000000"/>
        </w:rPr>
        <w:t>notify</w:t>
      </w:r>
      <w:r w:rsidR="00455045">
        <w:rPr>
          <w:rFonts w:ascii="Times New Roman" w:eastAsia="Times New Roman" w:hAnsi="Times New Roman" w:cs="Times New Roman"/>
          <w:color w:val="000000"/>
        </w:rPr>
        <w:t xml:space="preserve"> Student Groups that airfare will not be funded</w:t>
      </w:r>
      <w:r w:rsidRPr="00095338">
        <w:rPr>
          <w:rFonts w:ascii="Times New Roman" w:eastAsia="Times New Roman" w:hAnsi="Times New Roman" w:cs="Times New Roman"/>
          <w:color w:val="000000"/>
        </w:rPr>
        <w:t>;</w:t>
      </w:r>
    </w:p>
    <w:p w14:paraId="33BDD086" w14:textId="2518AD25" w:rsidR="00072459" w:rsidRDefault="00072459" w:rsidP="0009533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3EB724A8" w14:textId="1E1AC059" w:rsidR="00072459" w:rsidRPr="00095338" w:rsidRDefault="00072459" w:rsidP="000953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Therefore, Let It Be Further Resolved, That this Fiscal Policy change take effect at the beginning of Fiscal Year 2020;</w:t>
      </w:r>
    </w:p>
    <w:p w14:paraId="729C2A68" w14:textId="77777777" w:rsidR="00095338" w:rsidRPr="00095338" w:rsidRDefault="00095338" w:rsidP="000953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C13CB65" w14:textId="5D8835C1" w:rsidR="00095338" w:rsidRPr="00095338" w:rsidRDefault="00095338" w:rsidP="000953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5338">
        <w:rPr>
          <w:rFonts w:ascii="Times New Roman" w:eastAsia="Times New Roman" w:hAnsi="Times New Roman" w:cs="Times New Roman"/>
          <w:color w:val="000000"/>
        </w:rPr>
        <w:t xml:space="preserve">Therefore, </w:t>
      </w:r>
      <w:r w:rsidR="00C21D18" w:rsidRPr="009E1D82">
        <w:rPr>
          <w:rFonts w:ascii="Times New Roman" w:eastAsia="Times New Roman" w:hAnsi="Times New Roman" w:cs="Times New Roman"/>
          <w:color w:val="000000"/>
        </w:rPr>
        <w:t xml:space="preserve">Let </w:t>
      </w:r>
      <w:r w:rsidR="00164376" w:rsidRPr="009E1D82">
        <w:rPr>
          <w:rFonts w:ascii="Times New Roman" w:eastAsia="Times New Roman" w:hAnsi="Times New Roman" w:cs="Times New Roman"/>
          <w:color w:val="000000"/>
        </w:rPr>
        <w:t xml:space="preserve">It Be Further </w:t>
      </w:r>
      <w:proofErr w:type="gramStart"/>
      <w:r w:rsidR="00164376" w:rsidRPr="009E1D82">
        <w:rPr>
          <w:rFonts w:ascii="Times New Roman" w:eastAsia="Times New Roman" w:hAnsi="Times New Roman" w:cs="Times New Roman"/>
          <w:color w:val="000000"/>
        </w:rPr>
        <w:t>Resolved</w:t>
      </w:r>
      <w:r w:rsidR="00C21D18" w:rsidRPr="009E1D82">
        <w:rPr>
          <w:rFonts w:ascii="Times New Roman" w:eastAsia="Times New Roman" w:hAnsi="Times New Roman" w:cs="Times New Roman"/>
          <w:color w:val="000000"/>
        </w:rPr>
        <w:t>,</w:t>
      </w:r>
      <w:r w:rsidR="00164376" w:rsidRPr="009E1D82">
        <w:rPr>
          <w:rFonts w:ascii="Times New Roman" w:eastAsia="Times New Roman" w:hAnsi="Times New Roman" w:cs="Times New Roman"/>
          <w:color w:val="000000"/>
        </w:rPr>
        <w:t xml:space="preserve"> </w:t>
      </w:r>
      <w:r w:rsidR="00C21D18" w:rsidRPr="009E1D82">
        <w:rPr>
          <w:rFonts w:ascii="Times New Roman" w:eastAsia="Times New Roman" w:hAnsi="Times New Roman" w:cs="Times New Roman"/>
          <w:color w:val="000000"/>
        </w:rPr>
        <w:t>T</w:t>
      </w:r>
      <w:r w:rsidR="00164376" w:rsidRPr="009E1D82">
        <w:rPr>
          <w:rFonts w:ascii="Times New Roman" w:eastAsia="Times New Roman" w:hAnsi="Times New Roman" w:cs="Times New Roman"/>
          <w:color w:val="000000"/>
        </w:rPr>
        <w:t>hat</w:t>
      </w:r>
      <w:proofErr w:type="gramEnd"/>
      <w:r w:rsidR="00164376" w:rsidRPr="009E1D82">
        <w:rPr>
          <w:rFonts w:ascii="Times New Roman" w:eastAsia="Times New Roman" w:hAnsi="Times New Roman" w:cs="Times New Roman"/>
          <w:color w:val="000000"/>
        </w:rPr>
        <w:t xml:space="preserve"> this resolution be </w:t>
      </w:r>
      <w:r w:rsidR="00C148F3">
        <w:rPr>
          <w:rFonts w:ascii="Times New Roman" w:eastAsia="Times New Roman" w:hAnsi="Times New Roman" w:cs="Times New Roman"/>
          <w:color w:val="000000"/>
        </w:rPr>
        <w:t>forwarded</w:t>
      </w:r>
      <w:r w:rsidR="00164376" w:rsidRPr="009E1D82">
        <w:rPr>
          <w:rFonts w:ascii="Times New Roman" w:eastAsia="Times New Roman" w:hAnsi="Times New Roman" w:cs="Times New Roman"/>
          <w:color w:val="000000"/>
        </w:rPr>
        <w:t xml:space="preserve"> to Kenzie Carter, ASUM Student Group Coordinato</w:t>
      </w:r>
      <w:r w:rsidR="00C21D18" w:rsidRPr="009E1D82">
        <w:rPr>
          <w:rFonts w:ascii="Times New Roman" w:eastAsia="Times New Roman" w:hAnsi="Times New Roman" w:cs="Times New Roman"/>
          <w:color w:val="000000"/>
        </w:rPr>
        <w:t>r.</w:t>
      </w:r>
    </w:p>
    <w:p w14:paraId="4E6EC605" w14:textId="77777777" w:rsidR="00095338" w:rsidRDefault="00095338" w:rsidP="000953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AAF900D" w14:textId="77777777" w:rsidR="00095338" w:rsidRDefault="00095338" w:rsidP="000953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35FB39" w14:textId="2EA0F224" w:rsidR="00095338" w:rsidRPr="00095338" w:rsidRDefault="00095338" w:rsidP="000953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5338">
        <w:rPr>
          <w:rFonts w:ascii="Times New Roman" w:eastAsia="Times New Roman" w:hAnsi="Times New Roman" w:cs="Times New Roman"/>
          <w:color w:val="000000"/>
        </w:rPr>
        <w:t>Passed by Committee: __________________________</w:t>
      </w:r>
      <w:r w:rsidRPr="00095338">
        <w:rPr>
          <w:rFonts w:ascii="Times New Roman" w:eastAsia="Times New Roman" w:hAnsi="Times New Roman" w:cs="Times New Roman"/>
          <w:color w:val="000000"/>
          <w:u w:val="single"/>
        </w:rPr>
        <w:t>_ _</w:t>
      </w:r>
      <w:r>
        <w:rPr>
          <w:rFonts w:ascii="Times New Roman" w:eastAsia="Times New Roman" w:hAnsi="Times New Roman" w:cs="Times New Roman"/>
          <w:color w:val="000000"/>
        </w:rPr>
        <w:t>, 201</w:t>
      </w:r>
      <w:r w:rsidR="00F0055A">
        <w:rPr>
          <w:rFonts w:ascii="Times New Roman" w:eastAsia="Times New Roman" w:hAnsi="Times New Roman" w:cs="Times New Roman"/>
          <w:color w:val="000000"/>
        </w:rPr>
        <w:t>9</w:t>
      </w:r>
    </w:p>
    <w:p w14:paraId="0DF36B8A" w14:textId="77777777" w:rsidR="00095338" w:rsidRPr="00095338" w:rsidRDefault="00095338" w:rsidP="000953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713897" w14:textId="7D174594" w:rsidR="00095338" w:rsidRPr="00095338" w:rsidRDefault="00095338" w:rsidP="000953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5338">
        <w:rPr>
          <w:rFonts w:ascii="Times New Roman" w:eastAsia="Times New Roman" w:hAnsi="Times New Roman" w:cs="Times New Roman"/>
          <w:color w:val="000000"/>
        </w:rPr>
        <w:t xml:space="preserve">Passed by ASUM Senate: </w:t>
      </w:r>
      <w:r w:rsidRPr="00095338">
        <w:rPr>
          <w:rFonts w:ascii="Times New Roman" w:eastAsia="Times New Roman" w:hAnsi="Times New Roman" w:cs="Times New Roman"/>
          <w:color w:val="000000"/>
          <w:u w:val="single"/>
        </w:rPr>
        <w:t>__________________________</w:t>
      </w:r>
      <w:r>
        <w:rPr>
          <w:rFonts w:ascii="Times New Roman" w:eastAsia="Times New Roman" w:hAnsi="Times New Roman" w:cs="Times New Roman"/>
          <w:color w:val="000000"/>
        </w:rPr>
        <w:t>, 201</w:t>
      </w:r>
      <w:r w:rsidR="00F0055A">
        <w:rPr>
          <w:rFonts w:ascii="Times New Roman" w:eastAsia="Times New Roman" w:hAnsi="Times New Roman" w:cs="Times New Roman"/>
          <w:color w:val="000000"/>
        </w:rPr>
        <w:t>9</w:t>
      </w:r>
    </w:p>
    <w:p w14:paraId="6894E02E" w14:textId="77777777" w:rsidR="00095338" w:rsidRDefault="00095338" w:rsidP="000953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69310F" w14:textId="77777777" w:rsidR="00095338" w:rsidRDefault="00095338" w:rsidP="000953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88BD8F4" w14:textId="77777777" w:rsidR="00095338" w:rsidRPr="00095338" w:rsidRDefault="00095338" w:rsidP="000953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5338">
        <w:rPr>
          <w:rFonts w:ascii="Times New Roman" w:eastAsia="Times New Roman" w:hAnsi="Times New Roman" w:cs="Times New Roman"/>
          <w:color w:val="000000"/>
        </w:rPr>
        <w:t>_______________________</w:t>
      </w:r>
      <w:r w:rsidRPr="00095338">
        <w:rPr>
          <w:rFonts w:ascii="Times New Roman" w:eastAsia="Times New Roman" w:hAnsi="Times New Roman" w:cs="Times New Roman"/>
          <w:color w:val="000000"/>
        </w:rPr>
        <w:tab/>
      </w:r>
      <w:r w:rsidRPr="00095338">
        <w:rPr>
          <w:rFonts w:ascii="Times New Roman" w:eastAsia="Times New Roman" w:hAnsi="Times New Roman" w:cs="Times New Roman"/>
          <w:color w:val="000000"/>
        </w:rPr>
        <w:tab/>
        <w:t>______________________________</w:t>
      </w:r>
    </w:p>
    <w:p w14:paraId="780ECD92" w14:textId="3C5B5BB3" w:rsidR="00095338" w:rsidRPr="00095338" w:rsidRDefault="009E3C5A" w:rsidP="000953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Andria Schafer  </w:t>
      </w:r>
      <w:r w:rsidR="00095338" w:rsidRPr="00095338">
        <w:rPr>
          <w:rFonts w:ascii="Times New Roman" w:eastAsia="Times New Roman" w:hAnsi="Times New Roman" w:cs="Times New Roman"/>
          <w:color w:val="000000"/>
        </w:rPr>
        <w:tab/>
      </w:r>
      <w:r w:rsidR="00095338" w:rsidRPr="00095338">
        <w:rPr>
          <w:rFonts w:ascii="Times New Roman" w:eastAsia="Times New Roman" w:hAnsi="Times New Roman" w:cs="Times New Roman"/>
          <w:color w:val="000000"/>
        </w:rPr>
        <w:tab/>
      </w:r>
      <w:r w:rsidR="00095338" w:rsidRPr="00095338">
        <w:rPr>
          <w:rFonts w:ascii="Times New Roman" w:eastAsia="Times New Roman" w:hAnsi="Times New Roman" w:cs="Times New Roman"/>
          <w:color w:val="000000"/>
        </w:rPr>
        <w:tab/>
      </w:r>
      <w:r w:rsidR="00095338">
        <w:rPr>
          <w:rFonts w:ascii="Times New Roman" w:eastAsia="Times New Roman" w:hAnsi="Times New Roman" w:cs="Times New Roman"/>
          <w:color w:val="000000"/>
        </w:rPr>
        <w:t>Mariah Welch</w:t>
      </w:r>
      <w:r w:rsidR="00095338" w:rsidRPr="00095338">
        <w:rPr>
          <w:rFonts w:ascii="Times New Roman" w:eastAsia="Times New Roman" w:hAnsi="Times New Roman" w:cs="Times New Roman"/>
          <w:color w:val="000000"/>
        </w:rPr>
        <w:t>,</w:t>
      </w:r>
    </w:p>
    <w:p w14:paraId="6AF15E6F" w14:textId="36DF5F71" w:rsidR="00095338" w:rsidRPr="00095338" w:rsidRDefault="00095338" w:rsidP="000953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5338">
        <w:rPr>
          <w:rFonts w:ascii="Times New Roman" w:eastAsia="Times New Roman" w:hAnsi="Times New Roman" w:cs="Times New Roman"/>
          <w:color w:val="000000"/>
        </w:rPr>
        <w:lastRenderedPageBreak/>
        <w:t>Chair</w:t>
      </w:r>
      <w:r w:rsidR="009E3C5A">
        <w:rPr>
          <w:rFonts w:ascii="Times New Roman" w:eastAsia="Times New Roman" w:hAnsi="Times New Roman" w:cs="Times New Roman"/>
          <w:color w:val="000000"/>
        </w:rPr>
        <w:t xml:space="preserve"> of Budget and Finance</w:t>
      </w:r>
      <w:r w:rsidRPr="00095338">
        <w:rPr>
          <w:rFonts w:ascii="Times New Roman" w:eastAsia="Times New Roman" w:hAnsi="Times New Roman" w:cs="Times New Roman"/>
          <w:color w:val="000000"/>
        </w:rPr>
        <w:tab/>
      </w:r>
      <w:r w:rsidRPr="00095338">
        <w:rPr>
          <w:rFonts w:ascii="Times New Roman" w:eastAsia="Times New Roman" w:hAnsi="Times New Roman" w:cs="Times New Roman"/>
          <w:color w:val="000000"/>
        </w:rPr>
        <w:tab/>
        <w:t>Chair of the Senate</w:t>
      </w:r>
    </w:p>
    <w:p w14:paraId="48C0C707" w14:textId="77777777" w:rsidR="00AE5686" w:rsidRDefault="00AE5686"/>
    <w:sectPr w:rsidR="00AE5686" w:rsidSect="000953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47D08D" w14:textId="77777777" w:rsidR="004007C4" w:rsidRDefault="004007C4" w:rsidP="009E605A">
      <w:pPr>
        <w:spacing w:after="0" w:line="240" w:lineRule="auto"/>
      </w:pPr>
      <w:r>
        <w:separator/>
      </w:r>
    </w:p>
  </w:endnote>
  <w:endnote w:type="continuationSeparator" w:id="0">
    <w:p w14:paraId="401EEB8D" w14:textId="77777777" w:rsidR="004007C4" w:rsidRDefault="004007C4" w:rsidP="009E6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8EDECF" w14:textId="77777777" w:rsidR="009E605A" w:rsidRDefault="009E60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1C260" w14:textId="77777777" w:rsidR="009E605A" w:rsidRDefault="009E60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C46DE" w14:textId="77777777" w:rsidR="009E605A" w:rsidRDefault="009E60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43498A" w14:textId="77777777" w:rsidR="004007C4" w:rsidRDefault="004007C4" w:rsidP="009E605A">
      <w:pPr>
        <w:spacing w:after="0" w:line="240" w:lineRule="auto"/>
      </w:pPr>
      <w:r>
        <w:separator/>
      </w:r>
    </w:p>
  </w:footnote>
  <w:footnote w:type="continuationSeparator" w:id="0">
    <w:p w14:paraId="0E439F3D" w14:textId="77777777" w:rsidR="004007C4" w:rsidRDefault="004007C4" w:rsidP="009E60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FD050B" w14:textId="5AD33567" w:rsidR="009E605A" w:rsidRDefault="009E605A">
    <w:pPr>
      <w:pStyle w:val="Header"/>
    </w:pPr>
    <w:ins w:id="1" w:author="ASUM Secretary" w:date="2019-02-19T17:21:00Z">
      <w:r>
        <w:rPr>
          <w:noProof/>
        </w:rPr>
        <w:pict w14:anchorId="66DA2BE7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050" type="#_x0000_t136" style="position:absolute;margin-left:0;margin-top:0;width:412.4pt;height:247.45pt;rotation:315;z-index:-251655168;mso-position-horizontal:center;mso-position-horizontal-relative:margin;mso-position-vertical:center;mso-position-vertical-relative:margin" o:allowincell="f" fillcolor="silver" stroked="f">
            <v:fill opacity=".5"/>
            <v:textpath style="font-family:&quot;Calibri&quot;;font-size:1pt" string="DRAFT"/>
          </v:shape>
        </w:pict>
      </w:r>
    </w:ins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78EB8" w14:textId="134A44EE" w:rsidR="009E605A" w:rsidRDefault="009E605A">
    <w:pPr>
      <w:pStyle w:val="Header"/>
    </w:pPr>
    <w:ins w:id="2" w:author="ASUM Secretary" w:date="2019-02-19T17:21:00Z">
      <w:r>
        <w:rPr>
          <w:noProof/>
        </w:rPr>
        <w:pict w14:anchorId="60E02DCF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051" type="#_x0000_t136" style="position:absolute;margin-left:0;margin-top:0;width:412.4pt;height:247.45pt;rotation:315;z-index:-251653120;mso-position-horizontal:center;mso-position-horizontal-relative:margin;mso-position-vertical:center;mso-position-vertical-relative:margin" o:allowincell="f" fillcolor="silver" stroked="f">
            <v:fill opacity=".5"/>
            <v:textpath style="font-family:&quot;Calibri&quot;;font-size:1pt" string="DRAFT"/>
          </v:shape>
        </w:pict>
      </w:r>
    </w:ins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93B241" w14:textId="1C1F997E" w:rsidR="009E605A" w:rsidRDefault="009E605A">
    <w:pPr>
      <w:pStyle w:val="Header"/>
    </w:pPr>
    <w:ins w:id="3" w:author="ASUM Secretary" w:date="2019-02-19T17:21:00Z">
      <w:r>
        <w:rPr>
          <w:noProof/>
        </w:rPr>
        <w:pict w14:anchorId="43973D83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<v:fill opacity=".5"/>
            <v:textpath style="font-family:&quot;Calibri&quot;;font-size:1pt" string="DRAFT"/>
          </v:shape>
        </w:pict>
      </w:r>
    </w:ins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SUM Secretary">
    <w15:presenceInfo w15:providerId="AD" w15:userId="S-1-5-21-2090760695-1161300292-829235722-5967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338"/>
    <w:rsid w:val="00067E8A"/>
    <w:rsid w:val="00072459"/>
    <w:rsid w:val="00095338"/>
    <w:rsid w:val="000A768D"/>
    <w:rsid w:val="0015394E"/>
    <w:rsid w:val="00164376"/>
    <w:rsid w:val="00181FF7"/>
    <w:rsid w:val="00252D2D"/>
    <w:rsid w:val="004007C4"/>
    <w:rsid w:val="004200AD"/>
    <w:rsid w:val="00437249"/>
    <w:rsid w:val="0043747D"/>
    <w:rsid w:val="00455045"/>
    <w:rsid w:val="004C1F6C"/>
    <w:rsid w:val="00503AE4"/>
    <w:rsid w:val="00584B01"/>
    <w:rsid w:val="005C56F0"/>
    <w:rsid w:val="005E3FE4"/>
    <w:rsid w:val="006C46F9"/>
    <w:rsid w:val="006E5F61"/>
    <w:rsid w:val="00727B9D"/>
    <w:rsid w:val="00740A78"/>
    <w:rsid w:val="00754C3A"/>
    <w:rsid w:val="007614F7"/>
    <w:rsid w:val="007C2287"/>
    <w:rsid w:val="007E0155"/>
    <w:rsid w:val="00913153"/>
    <w:rsid w:val="00942E5F"/>
    <w:rsid w:val="009D271F"/>
    <w:rsid w:val="009E1D82"/>
    <w:rsid w:val="009E3C5A"/>
    <w:rsid w:val="009E605A"/>
    <w:rsid w:val="00AD1571"/>
    <w:rsid w:val="00AE5686"/>
    <w:rsid w:val="00B234CC"/>
    <w:rsid w:val="00BF75E4"/>
    <w:rsid w:val="00C04804"/>
    <w:rsid w:val="00C148F3"/>
    <w:rsid w:val="00C21D18"/>
    <w:rsid w:val="00CA6193"/>
    <w:rsid w:val="00E21F04"/>
    <w:rsid w:val="00E7632D"/>
    <w:rsid w:val="00EB2F7D"/>
    <w:rsid w:val="00EC00A2"/>
    <w:rsid w:val="00F0055A"/>
    <w:rsid w:val="00F12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6B7943ED"/>
  <w15:chartTrackingRefBased/>
  <w15:docId w15:val="{7C299E09-9CD4-4A87-927E-C3904B534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095338"/>
  </w:style>
  <w:style w:type="paragraph" w:styleId="Header">
    <w:name w:val="header"/>
    <w:basedOn w:val="Normal"/>
    <w:link w:val="HeaderChar"/>
    <w:uiPriority w:val="99"/>
    <w:unhideWhenUsed/>
    <w:rsid w:val="009E60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605A"/>
  </w:style>
  <w:style w:type="paragraph" w:styleId="Footer">
    <w:name w:val="footer"/>
    <w:basedOn w:val="Normal"/>
    <w:link w:val="FooterChar"/>
    <w:uiPriority w:val="99"/>
    <w:unhideWhenUsed/>
    <w:rsid w:val="009E60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6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78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Montana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ASUM Vice President</dc:creator>
  <cp:keywords/>
  <dc:description/>
  <cp:lastModifiedBy>ASUM Secretary</cp:lastModifiedBy>
  <cp:revision>3</cp:revision>
  <dcterms:created xsi:type="dcterms:W3CDTF">2019-02-20T00:21:00Z</dcterms:created>
  <dcterms:modified xsi:type="dcterms:W3CDTF">2019-02-20T00:22:00Z</dcterms:modified>
</cp:coreProperties>
</file>